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F7423" w14:textId="19C1BFF7" w:rsidR="00F3478D" w:rsidRPr="00557F3B" w:rsidRDefault="00F3478D" w:rsidP="007B11E2">
      <w:pPr>
        <w:pStyle w:val="Prrafodelista"/>
        <w:ind w:left="0"/>
        <w:rPr>
          <w:rFonts w:cstheme="minorHAnsi"/>
          <w:b/>
          <w:sz w:val="20"/>
          <w:szCs w:val="20"/>
          <w:lang w:val="es-CO"/>
        </w:rPr>
      </w:pPr>
    </w:p>
    <w:p w14:paraId="49154715" w14:textId="2FA4098F" w:rsidR="009A67BC" w:rsidRPr="00557F3B" w:rsidRDefault="00AB4200" w:rsidP="002137BA">
      <w:pPr>
        <w:pStyle w:val="Prrafodelista"/>
        <w:ind w:left="0"/>
        <w:jc w:val="center"/>
        <w:rPr>
          <w:rFonts w:cstheme="minorHAnsi"/>
          <w:b/>
          <w:sz w:val="20"/>
          <w:szCs w:val="20"/>
          <w:lang w:val="es-CO"/>
        </w:rPr>
      </w:pPr>
      <w:r w:rsidRPr="00557F3B">
        <w:rPr>
          <w:rFonts w:cstheme="minorHAnsi"/>
          <w:b/>
          <w:sz w:val="20"/>
          <w:szCs w:val="20"/>
          <w:lang w:val="es-CO"/>
        </w:rPr>
        <w:t xml:space="preserve">ANEXO 3 — </w:t>
      </w:r>
      <w:r w:rsidR="00542EE3" w:rsidRPr="00557F3B">
        <w:rPr>
          <w:rFonts w:cstheme="minorHAnsi"/>
          <w:b/>
          <w:sz w:val="20"/>
          <w:szCs w:val="20"/>
          <w:lang w:val="es-CO"/>
        </w:rPr>
        <w:t>GLOSARIO</w:t>
      </w:r>
    </w:p>
    <w:p w14:paraId="5054C30D" w14:textId="77777777" w:rsidR="002137BA" w:rsidRPr="00557F3B" w:rsidRDefault="002137BA" w:rsidP="2BFC450E">
      <w:pPr>
        <w:jc w:val="both"/>
        <w:rPr>
          <w:rFonts w:eastAsia="Arial" w:cstheme="minorHAnsi"/>
          <w:sz w:val="20"/>
          <w:szCs w:val="20"/>
          <w:lang w:val="es-CO"/>
        </w:rPr>
      </w:pPr>
    </w:p>
    <w:p w14:paraId="5ECB9C11" w14:textId="206614A0" w:rsidR="2BFC450E" w:rsidRPr="00557F3B" w:rsidRDefault="2BFC450E" w:rsidP="00A91EFB">
      <w:pPr>
        <w:jc w:val="both"/>
        <w:rPr>
          <w:rFonts w:eastAsia="Arial" w:cstheme="minorHAnsi"/>
          <w:sz w:val="20"/>
          <w:szCs w:val="20"/>
          <w:lang w:val="es-CO"/>
        </w:rPr>
      </w:pPr>
      <w:r w:rsidRPr="00557F3B">
        <w:rPr>
          <w:rFonts w:eastAsia="Arial" w:cstheme="minorHAnsi"/>
          <w:sz w:val="20"/>
          <w:szCs w:val="20"/>
          <w:lang w:val="es-CO"/>
        </w:rPr>
        <w:t xml:space="preserve">Para </w:t>
      </w:r>
      <w:r w:rsidR="00702E00" w:rsidRPr="00557F3B">
        <w:rPr>
          <w:rFonts w:eastAsia="Arial" w:cstheme="minorHAnsi"/>
          <w:sz w:val="20"/>
          <w:szCs w:val="20"/>
          <w:lang w:val="es-CO"/>
        </w:rPr>
        <w:t xml:space="preserve">efectos de interpretación del </w:t>
      </w:r>
      <w:r w:rsidR="003F456B" w:rsidRPr="00557F3B">
        <w:rPr>
          <w:rFonts w:eastAsia="Arial" w:cstheme="minorHAnsi"/>
          <w:sz w:val="20"/>
          <w:szCs w:val="20"/>
          <w:lang w:val="es-CO"/>
        </w:rPr>
        <w:t xml:space="preserve">Pliego </w:t>
      </w:r>
      <w:r w:rsidR="00610E24" w:rsidRPr="00557F3B">
        <w:rPr>
          <w:rFonts w:eastAsia="Arial" w:cstheme="minorHAnsi"/>
          <w:sz w:val="20"/>
          <w:szCs w:val="20"/>
          <w:lang w:val="es-CO"/>
        </w:rPr>
        <w:t xml:space="preserve">de </w:t>
      </w:r>
      <w:r w:rsidR="003F456B" w:rsidRPr="00557F3B">
        <w:rPr>
          <w:rFonts w:eastAsia="Arial" w:cstheme="minorHAnsi"/>
          <w:sz w:val="20"/>
          <w:szCs w:val="20"/>
          <w:lang w:val="es-CO"/>
        </w:rPr>
        <w:t>Condiciones</w:t>
      </w:r>
      <w:r w:rsidR="00610E24" w:rsidRPr="00557F3B">
        <w:rPr>
          <w:rFonts w:eastAsia="Arial" w:cstheme="minorHAnsi"/>
          <w:sz w:val="20"/>
          <w:szCs w:val="20"/>
          <w:lang w:val="es-CO"/>
        </w:rPr>
        <w:t xml:space="preserve">: </w:t>
      </w:r>
      <w:r w:rsidR="00610E24" w:rsidRPr="00557F3B">
        <w:rPr>
          <w:rFonts w:eastAsia="Arial" w:cstheme="minorHAnsi"/>
          <w:sz w:val="20"/>
          <w:szCs w:val="20"/>
          <w:highlight w:val="lightGray"/>
          <w:lang w:val="es-CO"/>
        </w:rPr>
        <w:t xml:space="preserve">[La </w:t>
      </w:r>
      <w:r w:rsidR="00060128" w:rsidRPr="00557F3B">
        <w:rPr>
          <w:rFonts w:eastAsia="Arial" w:cstheme="minorHAnsi"/>
          <w:sz w:val="20"/>
          <w:szCs w:val="20"/>
          <w:highlight w:val="lightGray"/>
          <w:lang w:val="es-CO"/>
        </w:rPr>
        <w:t>E</w:t>
      </w:r>
      <w:r w:rsidR="00610E24" w:rsidRPr="00557F3B">
        <w:rPr>
          <w:rFonts w:eastAsia="Arial" w:cstheme="minorHAnsi"/>
          <w:sz w:val="20"/>
          <w:szCs w:val="20"/>
          <w:highlight w:val="lightGray"/>
          <w:lang w:val="es-CO"/>
        </w:rPr>
        <w:t>ntidad deberá incluir en orden alfabético los conceptos adicionales que apli</w:t>
      </w:r>
      <w:r w:rsidR="00984F9D" w:rsidRPr="00557F3B">
        <w:rPr>
          <w:rFonts w:eastAsia="Arial" w:cstheme="minorHAnsi"/>
          <w:sz w:val="20"/>
          <w:szCs w:val="20"/>
          <w:highlight w:val="lightGray"/>
          <w:lang w:val="es-CO"/>
        </w:rPr>
        <w:t>quen</w:t>
      </w:r>
      <w:r w:rsidR="00610E24" w:rsidRPr="00557F3B">
        <w:rPr>
          <w:rFonts w:eastAsia="Arial" w:cstheme="minorHAnsi"/>
          <w:sz w:val="20"/>
          <w:szCs w:val="20"/>
          <w:highlight w:val="lightGray"/>
          <w:lang w:val="es-CO"/>
        </w:rPr>
        <w:t xml:space="preserve"> al </w:t>
      </w:r>
      <w:r w:rsidR="002D0309" w:rsidRPr="00557F3B">
        <w:rPr>
          <w:rFonts w:eastAsia="Arial" w:cstheme="minorHAnsi"/>
          <w:sz w:val="20"/>
          <w:szCs w:val="20"/>
          <w:highlight w:val="lightGray"/>
          <w:lang w:val="es-CO"/>
        </w:rPr>
        <w:t>P</w:t>
      </w:r>
      <w:r w:rsidR="00610E24" w:rsidRPr="00557F3B">
        <w:rPr>
          <w:rFonts w:eastAsia="Arial" w:cstheme="minorHAnsi"/>
          <w:sz w:val="20"/>
          <w:szCs w:val="20"/>
          <w:highlight w:val="lightGray"/>
          <w:lang w:val="es-CO"/>
        </w:rPr>
        <w:t xml:space="preserve">roceso de </w:t>
      </w:r>
      <w:r w:rsidR="002D0309" w:rsidRPr="00557F3B">
        <w:rPr>
          <w:rFonts w:eastAsia="Arial" w:cstheme="minorHAnsi"/>
          <w:sz w:val="20"/>
          <w:szCs w:val="20"/>
          <w:highlight w:val="lightGray"/>
          <w:lang w:val="es-CO"/>
        </w:rPr>
        <w:t xml:space="preserve">Contratación </w:t>
      </w:r>
      <w:r w:rsidR="00610E24" w:rsidRPr="00557F3B">
        <w:rPr>
          <w:rFonts w:eastAsia="Arial" w:cstheme="minorHAnsi"/>
          <w:sz w:val="20"/>
          <w:szCs w:val="20"/>
          <w:highlight w:val="lightGray"/>
          <w:lang w:val="es-CO"/>
        </w:rPr>
        <w:t>que no estén inc</w:t>
      </w:r>
      <w:r w:rsidR="00984F9D" w:rsidRPr="00557F3B">
        <w:rPr>
          <w:rFonts w:eastAsia="Arial" w:cstheme="minorHAnsi"/>
          <w:sz w:val="20"/>
          <w:szCs w:val="20"/>
          <w:highlight w:val="lightGray"/>
          <w:lang w:val="es-CO"/>
        </w:rPr>
        <w:t>orporados</w:t>
      </w:r>
      <w:r w:rsidR="00610E24" w:rsidRPr="00557F3B">
        <w:rPr>
          <w:rFonts w:eastAsia="Arial" w:cstheme="minorHAnsi"/>
          <w:sz w:val="20"/>
          <w:szCs w:val="20"/>
          <w:highlight w:val="lightGray"/>
          <w:lang w:val="es-CO"/>
        </w:rPr>
        <w:t xml:space="preserve"> en el presente anexo</w:t>
      </w:r>
      <w:r w:rsidR="004A3882" w:rsidRPr="00557F3B">
        <w:rPr>
          <w:rFonts w:eastAsia="Arial" w:cstheme="minorHAnsi"/>
          <w:sz w:val="20"/>
          <w:szCs w:val="20"/>
          <w:highlight w:val="lightGray"/>
          <w:lang w:val="es-CO"/>
        </w:rPr>
        <w:t xml:space="preserve"> y aquellos que se </w:t>
      </w:r>
      <w:r w:rsidR="00984F9D" w:rsidRPr="00557F3B">
        <w:rPr>
          <w:rFonts w:eastAsia="Arial" w:cstheme="minorHAnsi"/>
          <w:sz w:val="20"/>
          <w:szCs w:val="20"/>
          <w:highlight w:val="lightGray"/>
          <w:lang w:val="es-CO"/>
        </w:rPr>
        <w:t xml:space="preserve">definan </w:t>
      </w:r>
      <w:r w:rsidR="004A3882" w:rsidRPr="00557F3B">
        <w:rPr>
          <w:rFonts w:eastAsia="Arial" w:cstheme="minorHAnsi"/>
          <w:sz w:val="20"/>
          <w:szCs w:val="20"/>
          <w:highlight w:val="lightGray"/>
          <w:lang w:val="es-CO"/>
        </w:rPr>
        <w:t>en una ley o normativa que</w:t>
      </w:r>
      <w:r w:rsidR="007C0868" w:rsidRPr="00557F3B">
        <w:rPr>
          <w:rFonts w:eastAsia="Arial" w:cstheme="minorHAnsi"/>
          <w:sz w:val="20"/>
          <w:szCs w:val="20"/>
          <w:highlight w:val="lightGray"/>
          <w:lang w:val="es-CO"/>
        </w:rPr>
        <w:t>,</w:t>
      </w:r>
      <w:r w:rsidR="004A3882" w:rsidRPr="00557F3B">
        <w:rPr>
          <w:rFonts w:eastAsia="Arial" w:cstheme="minorHAnsi"/>
          <w:sz w:val="20"/>
          <w:szCs w:val="20"/>
          <w:highlight w:val="lightGray"/>
          <w:lang w:val="es-CO"/>
        </w:rPr>
        <w:t xml:space="preserve"> en orden de jerarquía</w:t>
      </w:r>
      <w:r w:rsidR="007C0868" w:rsidRPr="00557F3B">
        <w:rPr>
          <w:rFonts w:eastAsia="Arial" w:cstheme="minorHAnsi"/>
          <w:sz w:val="20"/>
          <w:szCs w:val="20"/>
          <w:highlight w:val="lightGray"/>
          <w:lang w:val="es-CO"/>
        </w:rPr>
        <w:t>,</w:t>
      </w:r>
      <w:r w:rsidR="004A3882" w:rsidRPr="00557F3B">
        <w:rPr>
          <w:rFonts w:eastAsia="Arial" w:cstheme="minorHAnsi"/>
          <w:sz w:val="20"/>
          <w:szCs w:val="20"/>
          <w:highlight w:val="lightGray"/>
          <w:lang w:val="es-CO"/>
        </w:rPr>
        <w:t xml:space="preserve"> </w:t>
      </w:r>
      <w:r w:rsidR="00984F9D" w:rsidRPr="00557F3B">
        <w:rPr>
          <w:rFonts w:eastAsia="Arial" w:cstheme="minorHAnsi"/>
          <w:sz w:val="20"/>
          <w:szCs w:val="20"/>
          <w:highlight w:val="lightGray"/>
          <w:lang w:val="es-CO"/>
        </w:rPr>
        <w:t xml:space="preserve">esté </w:t>
      </w:r>
      <w:r w:rsidR="004A3882" w:rsidRPr="00557F3B">
        <w:rPr>
          <w:rFonts w:eastAsia="Arial" w:cstheme="minorHAnsi"/>
          <w:sz w:val="20"/>
          <w:szCs w:val="20"/>
          <w:highlight w:val="lightGray"/>
          <w:lang w:val="es-CO"/>
        </w:rPr>
        <w:t xml:space="preserve">por encima del </w:t>
      </w:r>
      <w:r w:rsidR="007C0868" w:rsidRPr="00557F3B">
        <w:rPr>
          <w:rFonts w:eastAsia="Arial" w:cstheme="minorHAnsi"/>
          <w:sz w:val="20"/>
          <w:szCs w:val="20"/>
          <w:highlight w:val="lightGray"/>
          <w:lang w:val="es-CO"/>
        </w:rPr>
        <w:t xml:space="preserve">Pliego </w:t>
      </w:r>
      <w:r w:rsidR="004A3882" w:rsidRPr="00557F3B">
        <w:rPr>
          <w:rFonts w:eastAsia="Arial" w:cstheme="minorHAnsi"/>
          <w:sz w:val="20"/>
          <w:szCs w:val="20"/>
          <w:highlight w:val="lightGray"/>
          <w:lang w:val="es-CO"/>
        </w:rPr>
        <w:t xml:space="preserve">de </w:t>
      </w:r>
      <w:r w:rsidR="007C0868" w:rsidRPr="00557F3B">
        <w:rPr>
          <w:rFonts w:eastAsia="Arial" w:cstheme="minorHAnsi"/>
          <w:sz w:val="20"/>
          <w:szCs w:val="20"/>
          <w:highlight w:val="lightGray"/>
          <w:lang w:val="es-CO"/>
        </w:rPr>
        <w:t>Condiciones</w:t>
      </w:r>
      <w:r w:rsidR="004A3882" w:rsidRPr="00557F3B">
        <w:rPr>
          <w:rFonts w:eastAsia="Arial" w:cstheme="minorHAnsi"/>
          <w:sz w:val="20"/>
          <w:szCs w:val="20"/>
          <w:highlight w:val="lightGray"/>
          <w:lang w:val="es-CO"/>
        </w:rPr>
        <w:t xml:space="preserve">, </w:t>
      </w:r>
      <w:r w:rsidR="00984F9D" w:rsidRPr="00557F3B">
        <w:rPr>
          <w:rFonts w:eastAsia="Arial" w:cstheme="minorHAnsi"/>
          <w:sz w:val="20"/>
          <w:szCs w:val="20"/>
          <w:highlight w:val="lightGray"/>
          <w:lang w:val="es-CO"/>
        </w:rPr>
        <w:t xml:space="preserve">siendo estos últimos obligatorios con independencia de </w:t>
      </w:r>
      <w:r w:rsidR="004A3882" w:rsidRPr="00557F3B">
        <w:rPr>
          <w:rFonts w:eastAsia="Arial" w:cstheme="minorHAnsi"/>
          <w:sz w:val="20"/>
          <w:szCs w:val="20"/>
          <w:highlight w:val="lightGray"/>
          <w:lang w:val="es-CO"/>
        </w:rPr>
        <w:t>que se encuentren detallados, o no.</w:t>
      </w:r>
      <w:r w:rsidR="00610E24" w:rsidRPr="00557F3B">
        <w:rPr>
          <w:rFonts w:eastAsia="Arial" w:cstheme="minorHAnsi"/>
          <w:sz w:val="20"/>
          <w:szCs w:val="20"/>
          <w:highlight w:val="lightGray"/>
          <w:lang w:val="es-CO"/>
        </w:rPr>
        <w:t>]</w:t>
      </w:r>
      <w:r w:rsidR="00610E24" w:rsidRPr="00557F3B">
        <w:rPr>
          <w:rFonts w:eastAsia="Arial" w:cstheme="minorHAnsi"/>
          <w:sz w:val="20"/>
          <w:szCs w:val="20"/>
          <w:lang w:val="es-CO"/>
        </w:rPr>
        <w:t xml:space="preserve"> </w:t>
      </w:r>
    </w:p>
    <w:p w14:paraId="442F29EB" w14:textId="77777777" w:rsidR="00541F7D" w:rsidRPr="00557F3B" w:rsidRDefault="00541F7D" w:rsidP="2BFC450E">
      <w:pPr>
        <w:jc w:val="both"/>
        <w:rPr>
          <w:rFonts w:eastAsia="Arial" w:cstheme="minorHAnsi"/>
          <w:sz w:val="20"/>
          <w:szCs w:val="20"/>
          <w:lang w:val="es-CO"/>
        </w:rPr>
      </w:pPr>
    </w:p>
    <w:p w14:paraId="6067EBDE" w14:textId="77777777" w:rsidR="00541F7D" w:rsidRPr="00557F3B" w:rsidRDefault="00541F7D" w:rsidP="00541F7D">
      <w:pPr>
        <w:pStyle w:val="Prrafodelista"/>
        <w:numPr>
          <w:ilvl w:val="0"/>
          <w:numId w:val="15"/>
        </w:numPr>
        <w:jc w:val="both"/>
        <w:rPr>
          <w:rFonts w:cstheme="minorHAnsi"/>
          <w:b/>
          <w:sz w:val="20"/>
          <w:szCs w:val="20"/>
          <w:lang w:val="es-CO"/>
        </w:rPr>
      </w:pPr>
      <w:r w:rsidRPr="00557F3B">
        <w:rPr>
          <w:rFonts w:eastAsia="Arial" w:cstheme="minorHAnsi"/>
          <w:b/>
          <w:sz w:val="20"/>
          <w:szCs w:val="20"/>
          <w:lang w:val="es-CO"/>
        </w:rPr>
        <w:t>GLOSARIO GENERAL</w:t>
      </w:r>
    </w:p>
    <w:p w14:paraId="4B8175D8" w14:textId="5D785BC8" w:rsidR="0075498E" w:rsidRPr="00112701" w:rsidRDefault="0075498E" w:rsidP="0075498E">
      <w:pPr>
        <w:pStyle w:val="Invias-VietaNumerada"/>
        <w:numPr>
          <w:ilvl w:val="1"/>
          <w:numId w:val="20"/>
        </w:numPr>
        <w:autoSpaceDE w:val="0"/>
        <w:autoSpaceDN w:val="0"/>
        <w:adjustRightInd w:val="0"/>
        <w:spacing w:before="120" w:after="240"/>
        <w:ind w:left="709" w:hanging="425"/>
        <w:rPr>
          <w:rFonts w:cstheme="minorHAnsi"/>
          <w:szCs w:val="20"/>
          <w:lang w:val="es-CO"/>
        </w:rPr>
      </w:pPr>
      <w:r w:rsidRPr="00557F3B">
        <w:rPr>
          <w:rFonts w:asciiTheme="minorHAnsi" w:hAnsiTheme="minorHAnsi" w:cstheme="minorHAnsi"/>
          <w:b/>
          <w:bCs/>
          <w:sz w:val="20"/>
          <w:szCs w:val="20"/>
          <w:lang w:val="es-CO"/>
        </w:rPr>
        <w:t xml:space="preserve">Aclaraciones y Explicaciones de </w:t>
      </w:r>
      <w:r w:rsidR="00DF734D" w:rsidRPr="00557F3B">
        <w:rPr>
          <w:rFonts w:asciiTheme="minorHAnsi" w:hAnsiTheme="minorHAnsi" w:cstheme="minorHAnsi"/>
          <w:b/>
          <w:bCs/>
          <w:sz w:val="20"/>
          <w:szCs w:val="20"/>
          <w:lang w:val="es-CO"/>
        </w:rPr>
        <w:t>Ofertas</w:t>
      </w:r>
      <w:r w:rsidR="00DF734D" w:rsidRPr="00557F3B">
        <w:rPr>
          <w:rFonts w:asciiTheme="minorHAnsi" w:hAnsiTheme="minorHAnsi" w:cstheme="minorHAnsi"/>
          <w:sz w:val="20"/>
          <w:szCs w:val="20"/>
          <w:lang w:val="es-CO"/>
        </w:rPr>
        <w:t>:</w:t>
      </w:r>
      <w:r>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Se remite a las nociones desarrolladas en la sentencia del Consejo de Estado, Sección Tercera, Subsección C, del 12 de noviembre de 2014, Radicado 27.986, </w:t>
      </w:r>
      <w:r w:rsidR="000E11E6">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onsejero </w:t>
      </w:r>
      <w:r w:rsidR="000E11E6">
        <w:rPr>
          <w:rFonts w:asciiTheme="minorHAnsi" w:hAnsiTheme="minorHAnsi" w:cstheme="minorHAnsi"/>
          <w:sz w:val="20"/>
          <w:szCs w:val="20"/>
          <w:lang w:val="es-CO"/>
        </w:rPr>
        <w:t>p</w:t>
      </w:r>
      <w:r w:rsidRPr="00557F3B">
        <w:rPr>
          <w:rFonts w:asciiTheme="minorHAnsi" w:hAnsiTheme="minorHAnsi" w:cstheme="minorHAnsi"/>
          <w:sz w:val="20"/>
          <w:szCs w:val="20"/>
          <w:lang w:val="es-CO"/>
        </w:rPr>
        <w:t>onente: Enrique Gil Botero.</w:t>
      </w:r>
    </w:p>
    <w:p w14:paraId="40C82353" w14:textId="6F6446C4" w:rsidR="00553CAB" w:rsidRPr="00AA73B9" w:rsidRDefault="00553CAB" w:rsidP="00553CA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eastAsia="HelveticaNeue-Light" w:hAnsiTheme="minorHAnsi" w:cstheme="minorHAnsi"/>
          <w:b/>
          <w:sz w:val="20"/>
          <w:szCs w:val="20"/>
          <w:lang w:val="es-CO" w:eastAsia="es-CO"/>
        </w:rPr>
        <w:t xml:space="preserve">Acta de Inicio: </w:t>
      </w:r>
      <w:r w:rsidRPr="00557F3B">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29908E60"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hAnsiTheme="minorHAnsi" w:cstheme="minorHAnsi"/>
          <w:b/>
          <w:sz w:val="20"/>
          <w:szCs w:val="20"/>
          <w:lang w:val="es-CO"/>
        </w:rPr>
        <w:t xml:space="preserve">Activo Corriente: </w:t>
      </w:r>
      <w:r w:rsidRPr="00557F3B">
        <w:rPr>
          <w:rFonts w:asciiTheme="minorHAnsi" w:hAnsiTheme="minorHAnsi" w:cstheme="minorHAnsi"/>
          <w:sz w:val="20"/>
          <w:szCs w:val="20"/>
          <w:lang w:val="es-CO"/>
        </w:rPr>
        <w:t xml:space="preserve">Activo susceptible de convertirse en dinero en efectivo en un período inferior a un año. </w:t>
      </w:r>
    </w:p>
    <w:p w14:paraId="4F25B338"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Activo Total: </w:t>
      </w:r>
      <w:r w:rsidRPr="00557F3B">
        <w:rPr>
          <w:rFonts w:asciiTheme="minorHAnsi" w:hAnsiTheme="minorHAnsi" w:cstheme="minorHAnsi"/>
          <w:sz w:val="20"/>
          <w:szCs w:val="20"/>
          <w:lang w:val="es-CO"/>
        </w:rPr>
        <w:t>Activos, bienes, derechos y otros recursos controlados económicamente por la persona jurídica o natural, resultantes de sucesos pasados de los que se espera obtener beneficios o rendimientos económicos en el futuro.</w:t>
      </w:r>
    </w:p>
    <w:p w14:paraId="7B8BEE2B" w14:textId="38EE2AB1" w:rsidR="0077051C" w:rsidRPr="00557F3B" w:rsidRDefault="0077051C" w:rsidP="0077051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Administración Delegada: </w:t>
      </w:r>
      <w:r w:rsidRPr="00557F3B">
        <w:rPr>
          <w:rFonts w:asciiTheme="minorHAnsi" w:hAnsiTheme="minorHAnsi" w:cstheme="minorBidi"/>
          <w:sz w:val="20"/>
          <w:szCs w:val="20"/>
          <w:lang w:val="es-CO"/>
        </w:rPr>
        <w:t xml:space="preserve">Modalidad de pago en la cual la Entidad delega la ejecución de la obra en el contratista en calidad de director técnico, quien la ejecuta por cuenta y riesgo de la misma Entidad. El </w:t>
      </w:r>
      <w:r w:rsidR="007B2024">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0C6C2E">
        <w:rPr>
          <w:rFonts w:asciiTheme="minorHAnsi" w:hAnsiTheme="minorHAnsi" w:cstheme="minorBidi"/>
          <w:sz w:val="20"/>
          <w:szCs w:val="20"/>
          <w:lang w:val="es-CO"/>
        </w:rPr>
        <w:t>C</w:t>
      </w:r>
      <w:r w:rsidRPr="00557F3B">
        <w:rPr>
          <w:rFonts w:asciiTheme="minorHAnsi" w:hAnsiTheme="minorHAnsi" w:cstheme="minorBidi"/>
          <w:sz w:val="20"/>
          <w:szCs w:val="20"/>
          <w:lang w:val="es-CO"/>
        </w:rPr>
        <w:t>ontratista pueden pactarse en forma de porcentaje sobre el valor de la obra o como precio fijo.</w:t>
      </w:r>
    </w:p>
    <w:p w14:paraId="4F8F72B7" w14:textId="0D1AD542"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Bidi"/>
          <w:sz w:val="20"/>
          <w:szCs w:val="20"/>
          <w:lang w:val="es-CO" w:eastAsia="es-CO"/>
        </w:rPr>
      </w:pPr>
      <w:r w:rsidRPr="00557F3B">
        <w:rPr>
          <w:rFonts w:asciiTheme="minorHAnsi" w:hAnsiTheme="minorHAnsi" w:cstheme="minorBidi"/>
          <w:b/>
          <w:bCs/>
          <w:sz w:val="20"/>
          <w:szCs w:val="20"/>
          <w:lang w:val="es-CO"/>
        </w:rPr>
        <w:t>Análisis del Sector:</w:t>
      </w:r>
      <w:r w:rsidRPr="00557F3B">
        <w:rPr>
          <w:rFonts w:asciiTheme="minorHAnsi" w:hAnsiTheme="minorHAnsi" w:cstheme="minorBidi"/>
          <w:sz w:val="20"/>
          <w:szCs w:val="20"/>
          <w:lang w:val="es-CO"/>
        </w:rPr>
        <w:t xml:space="preserve"> Estudio que permite conocer el bien o servicio a adquirir en términos de oferta y demanda e identificar el precio más justo a pagar por la satisfacción de la necesidad de la Entidad. Asimismo, </w:t>
      </w:r>
      <w:r>
        <w:rPr>
          <w:rFonts w:asciiTheme="minorHAnsi" w:hAnsiTheme="minorHAnsi" w:cstheme="minorBidi"/>
          <w:sz w:val="20"/>
          <w:szCs w:val="20"/>
          <w:lang w:val="es-CO"/>
        </w:rPr>
        <w:t xml:space="preserve">a través </w:t>
      </w:r>
      <w:r w:rsidRPr="00557F3B">
        <w:rPr>
          <w:rFonts w:asciiTheme="minorHAnsi" w:hAnsiTheme="minorHAnsi" w:cstheme="minorBidi"/>
          <w:sz w:val="20"/>
          <w:szCs w:val="20"/>
          <w:lang w:val="es-CO"/>
        </w:rPr>
        <w:t>de este estudio las Entidades identifican quién puede proveer el bien o servicio, cómo desarrolla</w:t>
      </w:r>
      <w:r>
        <w:rPr>
          <w:rFonts w:asciiTheme="minorHAnsi" w:hAnsiTheme="minorHAnsi" w:cstheme="minorBidi"/>
          <w:sz w:val="20"/>
          <w:szCs w:val="20"/>
          <w:lang w:val="es-CO"/>
        </w:rPr>
        <w:t>r</w:t>
      </w:r>
      <w:r w:rsidRPr="00557F3B">
        <w:rPr>
          <w:rFonts w:asciiTheme="minorHAnsi" w:hAnsiTheme="minorHAnsi" w:cstheme="minorBidi"/>
          <w:sz w:val="20"/>
          <w:szCs w:val="20"/>
          <w:lang w:val="es-CO"/>
        </w:rPr>
        <w:t xml:space="preserve"> 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negocio, su cadena de producción y distribución, para saber si el sector tiene la capacidad de proveer el bien o servicio en las condiciones y cantidades requeridas por la Entidad. </w:t>
      </w:r>
    </w:p>
    <w:p w14:paraId="4D30BB2F" w14:textId="77777777" w:rsidR="00551F7A" w:rsidRDefault="00551F7A" w:rsidP="00551F7A">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2CF7790D" w14:textId="59740B2F"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Anexo: </w:t>
      </w:r>
      <w:r w:rsidRPr="00557F3B">
        <w:rPr>
          <w:rFonts w:asciiTheme="minorHAnsi" w:hAnsiTheme="minorHAnsi" w:cstheme="minorBidi"/>
          <w:sz w:val="20"/>
          <w:szCs w:val="20"/>
          <w:lang w:val="es-CO"/>
        </w:rPr>
        <w:t xml:space="preserve">Documento o conjunto de documentos que la Entidad adjunta al Pliego de Condiciones y que hacen parte integral de este. </w:t>
      </w:r>
    </w:p>
    <w:p w14:paraId="269AE393" w14:textId="23E8987A"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Anticipo: </w:t>
      </w:r>
      <w:r w:rsidRPr="00557F3B">
        <w:rPr>
          <w:rFonts w:asciiTheme="minorHAnsi" w:hAnsiTheme="minorHAnsi" w:cstheme="minorBidi"/>
          <w:sz w:val="20"/>
          <w:szCs w:val="20"/>
          <w:lang w:val="es-CO"/>
        </w:rPr>
        <w:t>Préstamo destinado a apalancar el cumplimiento de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objeto contractual, de modo que los recursos girados por dicho concepto sólo se integran al patrimonio del </w:t>
      </w:r>
      <w:r w:rsidR="0010172A">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en la medida que se cause su amortización mediante la presentación de la cuenta o factura respectiva. </w:t>
      </w:r>
    </w:p>
    <w:p w14:paraId="49CDC5D9" w14:textId="2D2E416F"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Aportes Legales: </w:t>
      </w:r>
      <w:r w:rsidRPr="00557F3B">
        <w:rPr>
          <w:rFonts w:asciiTheme="minorHAnsi" w:hAnsiTheme="minorHAnsi" w:cstheme="minorHAnsi"/>
          <w:sz w:val="20"/>
          <w:szCs w:val="20"/>
          <w:lang w:val="es-CO"/>
        </w:rPr>
        <w:t xml:space="preserve">Contribuciones parafiscales y gravámenes establecidos con carácter obligatorio por la ley que afectan a un determinado y único grupo social y económico y se utilizan para beneficio del propio sector. El manejo, administración y ejecución de estos </w:t>
      </w:r>
      <w:r w:rsidRPr="00557F3B">
        <w:rPr>
          <w:rFonts w:asciiTheme="minorHAnsi" w:hAnsiTheme="minorHAnsi" w:cstheme="minorHAnsi"/>
          <w:sz w:val="20"/>
          <w:szCs w:val="20"/>
          <w:lang w:val="es-CO"/>
        </w:rPr>
        <w:lastRenderedPageBreak/>
        <w:t>recursos se hará exclusivamente en la forma dispuesta en la ley que los crea y se destinarán sólo al objeto previsto</w:t>
      </w:r>
      <w:r w:rsidR="008000EE">
        <w:rPr>
          <w:rFonts w:asciiTheme="minorHAnsi" w:hAnsiTheme="minorHAnsi" w:cstheme="minorHAnsi"/>
          <w:sz w:val="20"/>
          <w:szCs w:val="20"/>
          <w:lang w:val="es-CO"/>
        </w:rPr>
        <w:t xml:space="preserve"> en ella</w:t>
      </w:r>
      <w:r w:rsidRPr="00557F3B">
        <w:rPr>
          <w:rFonts w:asciiTheme="minorHAnsi" w:hAnsiTheme="minorHAnsi" w:cstheme="minorHAnsi"/>
          <w:sz w:val="20"/>
          <w:szCs w:val="20"/>
          <w:lang w:val="es-CO"/>
        </w:rPr>
        <w:t>.</w:t>
      </w:r>
    </w:p>
    <w:p w14:paraId="1FE58536" w14:textId="77777777"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Apostilla: </w:t>
      </w:r>
      <w:r w:rsidRPr="00557F3B">
        <w:rPr>
          <w:rFonts w:asciiTheme="minorHAnsi" w:hAnsiTheme="minorHAnsi" w:cstheme="minorBidi"/>
          <w:sz w:val="20"/>
          <w:szCs w:val="20"/>
          <w:lang w:val="es-CO"/>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07A5D19" w14:textId="58C003B8" w:rsidR="004F3339" w:rsidRPr="00557F3B" w:rsidRDefault="004F3339" w:rsidP="004F3339">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Beneficiario Real:</w:t>
      </w:r>
      <w:r w:rsidRPr="00557F3B">
        <w:rPr>
          <w:rFonts w:cstheme="minorHAnsi"/>
          <w:sz w:val="20"/>
          <w:szCs w:val="20"/>
          <w:lang w:val="es-CO"/>
        </w:rPr>
        <w:t xml:space="preserve"> </w:t>
      </w:r>
      <w:r w:rsidRPr="00557F3B">
        <w:rPr>
          <w:rFonts w:asciiTheme="minorHAnsi" w:hAnsiTheme="minorHAnsi" w:cstheme="minorHAnsi"/>
          <w:sz w:val="20"/>
          <w:szCs w:val="20"/>
          <w:lang w:val="es-CO"/>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7B11E2">
        <w:rPr>
          <w:rFonts w:asciiTheme="minorHAnsi" w:hAnsiTheme="minorHAnsi" w:cstheme="minorHAnsi"/>
          <w:i/>
          <w:sz w:val="20"/>
          <w:szCs w:val="20"/>
          <w:lang w:val="es-CO"/>
        </w:rPr>
        <w:t>capacidad decisoria</w:t>
      </w:r>
      <w:r w:rsidRPr="00557F3B">
        <w:rPr>
          <w:rFonts w:asciiTheme="minorHAnsi" w:hAnsiTheme="minorHAnsi" w:cstheme="minorHAnsi"/>
          <w:sz w:val="20"/>
          <w:szCs w:val="20"/>
          <w:lang w:val="es-CO"/>
        </w:rPr>
        <w:t xml:space="preserve">; esto es, la facultad o el poder de votar en la elección de directivas o representantes o de dirigir, orientar y controlar dicho voto, así como la facultad o el poder de enajenar y ordenar la enajenación o gravamen de la acción. </w:t>
      </w:r>
    </w:p>
    <w:p w14:paraId="415251D0" w14:textId="4C27E776"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Pr>
          <w:rFonts w:asciiTheme="minorHAnsi" w:hAnsiTheme="minorHAnsi" w:cstheme="minorHAnsi"/>
          <w:sz w:val="20"/>
          <w:szCs w:val="20"/>
          <w:lang w:val="es-CO"/>
        </w:rPr>
        <w:t xml:space="preserve">bajo </w:t>
      </w:r>
      <w:r w:rsidR="004051E6">
        <w:rPr>
          <w:rFonts w:asciiTheme="minorHAnsi" w:hAnsiTheme="minorHAnsi" w:cstheme="minorHAnsi"/>
          <w:sz w:val="20"/>
          <w:szCs w:val="20"/>
          <w:lang w:val="es-CO"/>
        </w:rPr>
        <w:t>la gravedad de</w:t>
      </w:r>
      <w:r w:rsidR="00157CDC">
        <w:rPr>
          <w:rFonts w:asciiTheme="minorHAnsi" w:hAnsiTheme="minorHAnsi" w:cstheme="minorHAnsi"/>
          <w:sz w:val="20"/>
          <w:szCs w:val="20"/>
          <w:lang w:val="es-CO"/>
        </w:rPr>
        <w:t>l</w:t>
      </w:r>
      <w:r w:rsidR="004051E6">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juramento ante la Superintendencia Financiera de Colombia con fines exclusivamente probatorios.</w:t>
      </w:r>
      <w:r>
        <w:rPr>
          <w:rFonts w:asciiTheme="minorHAnsi" w:hAnsiTheme="minorHAnsi" w:cstheme="minorHAnsi"/>
          <w:sz w:val="20"/>
          <w:szCs w:val="20"/>
          <w:lang w:val="es-CO"/>
        </w:rPr>
        <w:t xml:space="preserve"> </w:t>
      </w:r>
    </w:p>
    <w:p w14:paraId="0E196837" w14:textId="77777777"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Igualmente, constituyen un mismo beneficiario real las sociedades matrices y sus subordinadas. </w:t>
      </w:r>
    </w:p>
    <w:p w14:paraId="20F740B4" w14:textId="5210D135" w:rsidR="004F3339" w:rsidRPr="00557F3B" w:rsidRDefault="004F3339" w:rsidP="004F333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BRT (por sus siglas en inglés Bus Rapid Transit)- Bus de Tránsito Rápido</w:t>
      </w:r>
      <w:r w:rsidRPr="00557F3B">
        <w:rPr>
          <w:rFonts w:asciiTheme="minorHAnsi" w:hAnsiTheme="minorHAnsi" w:cstheme="minorHAnsi"/>
          <w:sz w:val="20"/>
          <w:szCs w:val="20"/>
          <w:lang w:val="es-CO"/>
        </w:rPr>
        <w:t>: Sistema de transporte de pasajeros</w:t>
      </w:r>
      <w:r w:rsidR="005A0725">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que cuenta con estaciones y vías o carriles exclusivos</w:t>
      </w:r>
      <w:r w:rsidR="005A0725">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por las cuales circulan buses con rutas prestablecidas.</w:t>
      </w:r>
    </w:p>
    <w:p w14:paraId="06353A2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cstheme="minorHAnsi"/>
          <w:sz w:val="20"/>
          <w:szCs w:val="20"/>
          <w:lang w:val="es-CO"/>
        </w:rPr>
      </w:pPr>
      <w:r w:rsidRPr="00557F3B">
        <w:rPr>
          <w:rFonts w:asciiTheme="minorHAnsi" w:hAnsiTheme="minorHAnsi" w:cstheme="minorHAnsi"/>
          <w:b/>
          <w:bCs/>
          <w:sz w:val="20"/>
          <w:szCs w:val="20"/>
          <w:lang w:val="es-CO"/>
        </w:rPr>
        <w:t>Canales Navegables</w:t>
      </w:r>
      <w:r w:rsidRPr="00557F3B">
        <w:rPr>
          <w:rFonts w:asciiTheme="minorHAnsi" w:hAnsiTheme="minorHAnsi" w:cstheme="minorHAnsi"/>
          <w:sz w:val="20"/>
          <w:szCs w:val="20"/>
          <w:lang w:val="es-CO"/>
        </w:rPr>
        <w:t>: Cauce o cuerpo de agua natural o artificial por donde navegan las embarcaciones. Los canales navegables en función de su profundidad se clasifican en canales navegables para embarcaciones menores, mayores o ambas</w:t>
      </w:r>
      <w:r w:rsidRPr="00557F3B">
        <w:rPr>
          <w:rFonts w:cstheme="minorHAnsi"/>
          <w:sz w:val="20"/>
          <w:szCs w:val="20"/>
          <w:lang w:val="es-CO"/>
        </w:rPr>
        <w:t>.  </w:t>
      </w:r>
    </w:p>
    <w:p w14:paraId="23643D91"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Financiera: </w:t>
      </w:r>
      <w:r w:rsidRPr="00557F3B">
        <w:rPr>
          <w:rFonts w:asciiTheme="minorHAnsi" w:hAnsiTheme="minorHAnsi" w:cstheme="minorBidi"/>
          <w:sz w:val="20"/>
          <w:szCs w:val="20"/>
          <w:lang w:val="es-CO"/>
        </w:rPr>
        <w:t>Condiciones financieras mínimas que debe tener un Proponente en razón de su liquidez, endeudamiento y los demás indicadores que apliquen para soportar adecuadamente la ejecución del contrato.</w:t>
      </w:r>
      <w:r w:rsidRPr="00557F3B">
        <w:rPr>
          <w:rFonts w:asciiTheme="minorHAnsi" w:hAnsiTheme="minorHAnsi" w:cstheme="minorBidi"/>
          <w:b/>
          <w:sz w:val="20"/>
          <w:szCs w:val="20"/>
          <w:lang w:val="es-CO"/>
        </w:rPr>
        <w:t xml:space="preserve"> </w:t>
      </w:r>
    </w:p>
    <w:p w14:paraId="290724C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Organizacional: </w:t>
      </w:r>
      <w:r w:rsidRPr="00557F3B">
        <w:rPr>
          <w:rFonts w:asciiTheme="minorHAnsi" w:hAnsiTheme="minorHAnsi" w:cstheme="minorBidi"/>
          <w:sz w:val="20"/>
          <w:szCs w:val="20"/>
          <w:lang w:val="es-CO"/>
        </w:rPr>
        <w:t xml:space="preserve">Aptitud de un </w:t>
      </w:r>
      <w:r>
        <w:rPr>
          <w:rFonts w:asciiTheme="minorHAnsi" w:hAnsiTheme="minorHAnsi" w:cstheme="minorBidi"/>
          <w:sz w:val="20"/>
          <w:szCs w:val="20"/>
          <w:lang w:val="es-CO"/>
        </w:rPr>
        <w:t>P</w:t>
      </w:r>
      <w:r w:rsidRPr="00557F3B">
        <w:rPr>
          <w:rFonts w:asciiTheme="minorHAnsi" w:hAnsiTheme="minorHAnsi" w:cstheme="minorBidi"/>
          <w:sz w:val="20"/>
          <w:szCs w:val="20"/>
          <w:lang w:val="es-CO"/>
        </w:rPr>
        <w:t xml:space="preserve">roponente para cumplir oportuna y cabalmente el objeto del contrato en función de su organización interna. Son aquellos contenidos en el artículo 2.2.1.1.1.5.3 del Decreto 1082 de 2015 o la norma que lo adicione, modifique, remplace, complemente o sustituya. </w:t>
      </w:r>
    </w:p>
    <w:p w14:paraId="641380E7" w14:textId="3B5843D4"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Certificado de Disponibilidad Presupuestal: </w:t>
      </w:r>
      <w:r w:rsidRPr="00557F3B">
        <w:rPr>
          <w:rFonts w:asciiTheme="minorHAnsi" w:hAnsiTheme="minorHAnsi" w:cstheme="minorHAnsi"/>
          <w:sz w:val="20"/>
          <w:szCs w:val="20"/>
          <w:lang w:val="es-CO"/>
        </w:rPr>
        <w:t xml:space="preserve">Documento que acredita la disponibilidad de </w:t>
      </w:r>
      <w:r>
        <w:rPr>
          <w:rFonts w:asciiTheme="minorHAnsi" w:hAnsiTheme="minorHAnsi" w:cstheme="minorHAnsi"/>
          <w:sz w:val="20"/>
          <w:szCs w:val="20"/>
          <w:lang w:val="es-CO"/>
        </w:rPr>
        <w:t xml:space="preserve">recursos en </w:t>
      </w:r>
      <w:r w:rsidR="007A72B1">
        <w:rPr>
          <w:rFonts w:asciiTheme="minorHAnsi" w:hAnsiTheme="minorHAnsi" w:cstheme="minorHAnsi"/>
          <w:sz w:val="20"/>
          <w:szCs w:val="20"/>
          <w:lang w:val="es-CO"/>
        </w:rPr>
        <w:t xml:space="preserve">el </w:t>
      </w:r>
      <w:r w:rsidRPr="00557F3B">
        <w:rPr>
          <w:rFonts w:asciiTheme="minorHAnsi" w:hAnsiTheme="minorHAnsi" w:cstheme="minorHAnsi"/>
          <w:sz w:val="20"/>
          <w:szCs w:val="20"/>
          <w:lang w:val="es-CO"/>
        </w:rPr>
        <w:t xml:space="preserve">presupuesto para </w:t>
      </w:r>
      <w:r>
        <w:rPr>
          <w:rFonts w:asciiTheme="minorHAnsi" w:hAnsiTheme="minorHAnsi" w:cstheme="minorHAnsi"/>
          <w:sz w:val="20"/>
          <w:szCs w:val="20"/>
          <w:lang w:val="es-CO"/>
        </w:rPr>
        <w:t xml:space="preserve">adelantar </w:t>
      </w:r>
      <w:r w:rsidRPr="00557F3B">
        <w:rPr>
          <w:rFonts w:asciiTheme="minorHAnsi" w:hAnsiTheme="minorHAnsi" w:cstheme="minorHAnsi"/>
          <w:sz w:val="20"/>
          <w:szCs w:val="20"/>
          <w:lang w:val="es-CO"/>
        </w:rPr>
        <w:t>el Proceso de Contratación.</w:t>
      </w:r>
    </w:p>
    <w:p w14:paraId="214139C2" w14:textId="75E511CB"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bCs/>
          <w:sz w:val="20"/>
          <w:szCs w:val="20"/>
          <w:lang w:val="es-CO"/>
        </w:rPr>
        <w:t>Código Nacional de Navegación y Actividades Portuarias Fluviales:</w:t>
      </w:r>
      <w:r w:rsidRPr="00557F3B">
        <w:rPr>
          <w:rFonts w:asciiTheme="minorHAnsi" w:hAnsiTheme="minorHAnsi" w:cstheme="minorHAnsi"/>
          <w:sz w:val="20"/>
          <w:szCs w:val="20"/>
          <w:lang w:val="es-CO"/>
        </w:rPr>
        <w:t xml:space="preserve"> Es el previsto por la Ley 1242 de 2008 o la norma que lo adicione, modifique, complemente o derogue, mediante el cual se regulan las actividades fluviales.</w:t>
      </w:r>
      <w:r w:rsidR="00852E11">
        <w:rPr>
          <w:rFonts w:asciiTheme="minorHAnsi" w:hAnsiTheme="minorHAnsi" w:cstheme="minorHAnsi"/>
          <w:sz w:val="20"/>
          <w:szCs w:val="20"/>
          <w:lang w:val="es-CO"/>
        </w:rPr>
        <w:t xml:space="preserve"> En el cual se establecen las nociones sobre los diferentes cuerpos de agua, vías fluviales, canales navegables, entre otros que sean considerados como una integración de la infraestructura de transporte desde el aspecto marítimo o fluvial</w:t>
      </w:r>
      <w:r w:rsidR="00755331">
        <w:rPr>
          <w:rFonts w:asciiTheme="minorHAnsi" w:hAnsiTheme="minorHAnsi" w:cstheme="minorHAnsi"/>
          <w:sz w:val="20"/>
          <w:szCs w:val="20"/>
          <w:lang w:val="es-CO"/>
        </w:rPr>
        <w:t>.</w:t>
      </w:r>
    </w:p>
    <w:p w14:paraId="1A58AD49" w14:textId="6291133E"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lastRenderedPageBreak/>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 y que considera puede tener incidencia en la imparcialidad con la que se debe adoptar las decisiones en el curso del Proceso de Contratación.</w:t>
      </w:r>
    </w:p>
    <w:p w14:paraId="67E7CC79" w14:textId="77777777" w:rsidR="00B803AF" w:rsidRPr="00557F3B"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Consorcio: </w:t>
      </w:r>
      <w:r w:rsidRPr="00557F3B">
        <w:rPr>
          <w:rFonts w:asciiTheme="minorHAnsi" w:hAnsiTheme="minorHAnsi" w:cstheme="minorBidi"/>
          <w:sz w:val="20"/>
          <w:szCs w:val="20"/>
          <w:lang w:val="es-CO"/>
        </w:rPr>
        <w:t>Figura asociativa en la cual dos o más personas conjuntamente presentan una misma propuesta para la adjudicación, celebración y ejecución de un contrato, respondiendo solidariamente de las obligaciones derivadas de la propuesta y del contrato.</w:t>
      </w:r>
    </w:p>
    <w:p w14:paraId="6C677E3E" w14:textId="77777777" w:rsidR="00B803AF" w:rsidRPr="00040E36"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Contratista: </w:t>
      </w:r>
      <w:r w:rsidRPr="00557F3B">
        <w:rPr>
          <w:rFonts w:asciiTheme="minorHAnsi" w:hAnsiTheme="minorHAnsi" w:cstheme="minorHAnsi"/>
          <w:sz w:val="20"/>
          <w:szCs w:val="20"/>
          <w:lang w:val="es-CO"/>
        </w:rPr>
        <w:t>Persona natural, jurídica o el grupo de personas jurídicas o naturales, nacionales o extranjeras, asociadas entre sí que suscriben un contrato con el fin de ejecutar el objeto bajo las condiciones de modo, tiempo y lugar que en él se establecen.</w:t>
      </w:r>
      <w:r w:rsidRPr="00A672B2">
        <w:rPr>
          <w:rFonts w:cstheme="minorHAnsi"/>
          <w:b/>
          <w:sz w:val="20"/>
          <w:szCs w:val="20"/>
          <w:lang w:val="es-CO"/>
        </w:rPr>
        <w:t xml:space="preserve"> </w:t>
      </w:r>
    </w:p>
    <w:p w14:paraId="2F586F50" w14:textId="77777777" w:rsidR="0083573E" w:rsidRDefault="0083573E" w:rsidP="0083573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5EB55535">
        <w:rPr>
          <w:rFonts w:asciiTheme="minorHAnsi" w:hAnsiTheme="minorHAnsi" w:cstheme="minorBidi"/>
          <w:b/>
          <w:sz w:val="20"/>
          <w:szCs w:val="20"/>
          <w:lang w:val="es-CO"/>
        </w:rPr>
        <w:t>Contrato de Interventoría</w:t>
      </w:r>
      <w:r w:rsidRPr="5EB55535">
        <w:rPr>
          <w:rFonts w:asciiTheme="minorHAnsi" w:hAnsiTheme="minorHAnsi" w:cstheme="minorBidi"/>
          <w:lang w:val="es-CO"/>
        </w:rPr>
        <w:t xml:space="preserve">: </w:t>
      </w:r>
      <w:r w:rsidRPr="5EB55535">
        <w:rPr>
          <w:rFonts w:asciiTheme="minorHAnsi" w:hAnsiTheme="minorHAnsi" w:cstheme="minorBidi"/>
          <w:sz w:val="20"/>
          <w:szCs w:val="20"/>
          <w:lang w:val="es-CO"/>
        </w:rPr>
        <w:t>Acuerdo de voluntades celebrado por las Entidades con personas naturales o jurídicas, con el fin de</w:t>
      </w:r>
      <w:r>
        <w:rPr>
          <w:rFonts w:asciiTheme="minorHAnsi" w:hAnsiTheme="minorHAnsi" w:cstheme="minorBidi"/>
          <w:sz w:val="20"/>
          <w:szCs w:val="20"/>
          <w:lang w:val="es-CO"/>
        </w:rPr>
        <w:t xml:space="preserve"> llevar el control, seguimiento, y apoyo</w:t>
      </w:r>
      <w:r w:rsidRPr="5EB55535">
        <w:rPr>
          <w:rFonts w:asciiTheme="minorHAnsi" w:hAnsiTheme="minorHAnsi" w:cstheme="minorBidi"/>
          <w:sz w:val="20"/>
          <w:szCs w:val="20"/>
          <w:lang w:val="es-CO"/>
        </w:rPr>
        <w:t xml:space="preserve"> técnico especializado </w:t>
      </w:r>
      <w:r>
        <w:rPr>
          <w:rFonts w:asciiTheme="minorHAnsi" w:hAnsiTheme="minorHAnsi" w:cstheme="minorBidi"/>
          <w:sz w:val="20"/>
          <w:szCs w:val="20"/>
          <w:lang w:val="es-CO"/>
        </w:rPr>
        <w:t>de</w:t>
      </w:r>
      <w:r w:rsidRPr="5EB55535">
        <w:rPr>
          <w:rFonts w:asciiTheme="minorHAnsi" w:hAnsiTheme="minorHAnsi" w:cstheme="minorBidi"/>
          <w:sz w:val="20"/>
          <w:szCs w:val="20"/>
          <w:lang w:val="es-CO"/>
        </w:rPr>
        <w:t xml:space="preserve"> la ejecución de contratos</w:t>
      </w:r>
      <w:r>
        <w:rPr>
          <w:rFonts w:asciiTheme="minorHAnsi" w:hAnsiTheme="minorHAnsi" w:cstheme="minorBidi"/>
          <w:sz w:val="20"/>
          <w:szCs w:val="20"/>
          <w:lang w:val="es-CO"/>
        </w:rPr>
        <w:t xml:space="preserve"> o convenios, tendientes a asegurar su correcta ejecución y cumplimiento, de acuerdo con lo previsto en las normas vigentes y lo estipulado en el respectivo contrato</w:t>
      </w:r>
      <w:r w:rsidRPr="5EB55535">
        <w:rPr>
          <w:rFonts w:asciiTheme="minorHAnsi" w:hAnsiTheme="minorHAnsi" w:cstheme="minorBidi"/>
          <w:sz w:val="20"/>
          <w:szCs w:val="20"/>
          <w:lang w:val="es-CO"/>
        </w:rPr>
        <w:t>. La interventoría puede incluir, según el caso, el seguimiento administrativo, contable, financiero y/o jurídico.</w:t>
      </w:r>
    </w:p>
    <w:p w14:paraId="1384BE69" w14:textId="77777777" w:rsidR="0083573E" w:rsidRPr="00687CD8" w:rsidRDefault="0083573E" w:rsidP="00687CD8">
      <w:pPr>
        <w:rPr>
          <w:lang w:val="es-CO"/>
        </w:rPr>
      </w:pPr>
    </w:p>
    <w:p w14:paraId="74B38A46" w14:textId="39355BA3" w:rsidR="00FE2A39" w:rsidRDefault="001E505C" w:rsidP="00A31CC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Contrato de Obra: </w:t>
      </w:r>
      <w:r w:rsidRPr="00557F3B">
        <w:rPr>
          <w:rFonts w:asciiTheme="minorHAnsi" w:hAnsiTheme="minorHAnsi" w:cstheme="minorHAnsi"/>
          <w:bCs/>
          <w:sz w:val="20"/>
          <w:szCs w:val="20"/>
          <w:lang w:val="es-CO"/>
        </w:rPr>
        <w:t>Acuerdo de voluntades</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celebrado por las Entidades Estatales para la construcción, mantenimiento, instalación y, en general, para la realización de cualquier otro trabajo material sobre bienes inmuebles, </w:t>
      </w:r>
      <w:r>
        <w:rPr>
          <w:rFonts w:asciiTheme="minorHAnsi" w:hAnsiTheme="minorHAnsi" w:cstheme="minorHAnsi"/>
          <w:sz w:val="20"/>
          <w:szCs w:val="20"/>
          <w:lang w:val="es-CO"/>
        </w:rPr>
        <w:t>con independencia de</w:t>
      </w:r>
      <w:r w:rsidRPr="00557F3B">
        <w:rPr>
          <w:rFonts w:asciiTheme="minorHAnsi" w:hAnsiTheme="minorHAnsi" w:cstheme="minorHAnsi"/>
          <w:sz w:val="20"/>
          <w:szCs w:val="20"/>
          <w:lang w:val="es-CO"/>
        </w:rPr>
        <w:t xml:space="preserve"> la modalidad de ejecución y pago.</w:t>
      </w:r>
      <w:r w:rsidR="000546EB">
        <w:rPr>
          <w:rFonts w:asciiTheme="minorHAnsi" w:hAnsiTheme="minorHAnsi" w:cstheme="minorHAnsi"/>
          <w:sz w:val="20"/>
          <w:szCs w:val="20"/>
          <w:lang w:val="es-CO"/>
        </w:rPr>
        <w:t xml:space="preserve"> </w:t>
      </w:r>
    </w:p>
    <w:p w14:paraId="699D2E7C" w14:textId="77777777" w:rsidR="00B12D4B" w:rsidRPr="007B11E2" w:rsidRDefault="00B12D4B" w:rsidP="00687CD8">
      <w:pPr>
        <w:rPr>
          <w:lang w:val="es-CO"/>
        </w:rPr>
      </w:pPr>
    </w:p>
    <w:p w14:paraId="064D5078" w14:textId="4F42CFE6" w:rsidR="00001D82" w:rsidRDefault="00001D82" w:rsidP="00B12D4B">
      <w:pPr>
        <w:pStyle w:val="Invias-VietaNumerada"/>
        <w:numPr>
          <w:ilvl w:val="1"/>
          <w:numId w:val="20"/>
        </w:numPr>
        <w:autoSpaceDE w:val="0"/>
        <w:autoSpaceDN w:val="0"/>
        <w:adjustRightInd w:val="0"/>
        <w:spacing w:before="0" w:after="0"/>
        <w:ind w:left="641"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Documentos Tipo: </w:t>
      </w:r>
      <w:r w:rsidRPr="00557F3B">
        <w:rPr>
          <w:rFonts w:asciiTheme="minorHAnsi" w:hAnsiTheme="minorHAnsi" w:cstheme="minorHAnsi"/>
          <w:sz w:val="20"/>
          <w:szCs w:val="20"/>
          <w:lang w:val="es-CO"/>
        </w:rPr>
        <w:t xml:space="preserve">Documentos adoptados por la Agencia Nacional de Contratación Pública </w:t>
      </w:r>
      <w:r w:rsidR="005F5478">
        <w:rPr>
          <w:rFonts w:asciiTheme="minorHAnsi" w:hAnsiTheme="minorHAnsi" w:cstheme="minorHAnsi"/>
          <w:sz w:val="20"/>
          <w:szCs w:val="20"/>
          <w:lang w:val="es-CO"/>
        </w:rPr>
        <w:t>– Colombia Compra Eficiente</w:t>
      </w:r>
      <w:r w:rsidRPr="00557F3B">
        <w:rPr>
          <w:rFonts w:asciiTheme="minorHAnsi" w:hAnsiTheme="minorHAnsi" w:cstheme="minorHAnsi"/>
          <w:sz w:val="20"/>
          <w:szCs w:val="20"/>
          <w:lang w:val="es-CO"/>
        </w:rPr>
        <w:t xml:space="preserve"> que </w:t>
      </w:r>
      <w:r w:rsidR="00D32876">
        <w:rPr>
          <w:rFonts w:asciiTheme="minorHAnsi" w:hAnsiTheme="minorHAnsi" w:cstheme="minorHAnsi"/>
          <w:sz w:val="20"/>
          <w:szCs w:val="20"/>
          <w:lang w:val="es-CO"/>
        </w:rPr>
        <w:t>establecen</w:t>
      </w:r>
      <w:r w:rsidRPr="00557F3B">
        <w:rPr>
          <w:rFonts w:asciiTheme="minorHAnsi" w:hAnsiTheme="minorHAnsi" w:cstheme="minorHAnsi"/>
          <w:sz w:val="20"/>
          <w:szCs w:val="20"/>
          <w:lang w:val="es-CO"/>
        </w:rPr>
        <w:t xml:space="preserve"> los requisitos habilitantes, factores técnicos, económicos y otros </w:t>
      </w:r>
      <w:r w:rsidR="003A0D67">
        <w:rPr>
          <w:rFonts w:asciiTheme="minorHAnsi" w:hAnsiTheme="minorHAnsi" w:cstheme="minorHAnsi"/>
          <w:sz w:val="20"/>
          <w:szCs w:val="20"/>
          <w:lang w:val="es-CO"/>
        </w:rPr>
        <w:t>que representen</w:t>
      </w:r>
      <w:r w:rsidR="00B45015">
        <w:rPr>
          <w:rFonts w:asciiTheme="minorHAnsi" w:hAnsiTheme="minorHAnsi" w:cstheme="minorHAnsi"/>
          <w:sz w:val="20"/>
          <w:szCs w:val="20"/>
          <w:lang w:val="es-CO"/>
        </w:rPr>
        <w:t xml:space="preserve"> bu</w:t>
      </w:r>
      <w:r w:rsidR="00C14C56">
        <w:rPr>
          <w:rFonts w:asciiTheme="minorHAnsi" w:hAnsiTheme="minorHAnsi" w:cstheme="minorHAnsi"/>
          <w:sz w:val="20"/>
          <w:szCs w:val="20"/>
          <w:lang w:val="es-CO"/>
        </w:rPr>
        <w:t>ena</w:t>
      </w:r>
      <w:r w:rsidR="003A0D67">
        <w:rPr>
          <w:rFonts w:asciiTheme="minorHAnsi" w:hAnsiTheme="minorHAnsi" w:cstheme="minorHAnsi"/>
          <w:sz w:val="20"/>
          <w:szCs w:val="20"/>
          <w:lang w:val="es-CO"/>
        </w:rPr>
        <w:t>s</w:t>
      </w:r>
      <w:r w:rsidR="00C14C56">
        <w:rPr>
          <w:rFonts w:asciiTheme="minorHAnsi" w:hAnsiTheme="minorHAnsi" w:cstheme="minorHAnsi"/>
          <w:sz w:val="20"/>
          <w:szCs w:val="20"/>
          <w:lang w:val="es-CO"/>
        </w:rPr>
        <w:t xml:space="preserve"> pr</w:t>
      </w:r>
      <w:r w:rsidR="003A0D67">
        <w:rPr>
          <w:rFonts w:asciiTheme="minorHAnsi" w:hAnsiTheme="minorHAnsi" w:cstheme="minorHAnsi"/>
          <w:sz w:val="20"/>
          <w:szCs w:val="20"/>
          <w:lang w:val="es-CO"/>
        </w:rPr>
        <w:t>á</w:t>
      </w:r>
      <w:r w:rsidR="00501EDF">
        <w:rPr>
          <w:rFonts w:asciiTheme="minorHAnsi" w:hAnsiTheme="minorHAnsi" w:cstheme="minorHAnsi"/>
          <w:sz w:val="20"/>
          <w:szCs w:val="20"/>
          <w:lang w:val="es-CO"/>
        </w:rPr>
        <w:t>ctica</w:t>
      </w:r>
      <w:r w:rsidR="003A0D67">
        <w:rPr>
          <w:rFonts w:asciiTheme="minorHAnsi" w:hAnsiTheme="minorHAnsi" w:cstheme="minorHAnsi"/>
          <w:sz w:val="20"/>
          <w:szCs w:val="20"/>
          <w:lang w:val="es-CO"/>
        </w:rPr>
        <w:t>s</w:t>
      </w:r>
      <w:r w:rsidR="00501EDF">
        <w:rPr>
          <w:rFonts w:asciiTheme="minorHAnsi" w:hAnsiTheme="minorHAnsi" w:cstheme="minorHAnsi"/>
          <w:sz w:val="20"/>
          <w:szCs w:val="20"/>
          <w:lang w:val="es-CO"/>
        </w:rPr>
        <w:t xml:space="preserve"> contractual</w:t>
      </w:r>
      <w:r w:rsidR="003A0D67">
        <w:rPr>
          <w:rFonts w:asciiTheme="minorHAnsi" w:hAnsiTheme="minorHAnsi" w:cstheme="minorHAnsi"/>
          <w:sz w:val="20"/>
          <w:szCs w:val="20"/>
          <w:lang w:val="es-CO"/>
        </w:rPr>
        <w:t>es</w:t>
      </w:r>
      <w:r w:rsidR="00501ED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de carácter obligatorio para las Entidades s</w:t>
      </w:r>
      <w:r w:rsidR="00916EED">
        <w:rPr>
          <w:rFonts w:asciiTheme="minorHAnsi" w:hAnsiTheme="minorHAnsi" w:cstheme="minorHAnsi"/>
          <w:sz w:val="20"/>
          <w:szCs w:val="20"/>
          <w:lang w:val="es-CO"/>
        </w:rPr>
        <w:t>ometidas</w:t>
      </w:r>
      <w:r w:rsidRPr="00557F3B">
        <w:rPr>
          <w:rFonts w:asciiTheme="minorHAnsi" w:hAnsiTheme="minorHAnsi" w:cstheme="minorHAnsi"/>
          <w:sz w:val="20"/>
          <w:szCs w:val="20"/>
          <w:lang w:val="es-CO"/>
        </w:rPr>
        <w:t xml:space="preserve"> por el Estatuto General de Contratación de la Administración Pública.</w:t>
      </w:r>
    </w:p>
    <w:p w14:paraId="41EB1E7C" w14:textId="77777777" w:rsidR="000D10DB" w:rsidRPr="007B11E2" w:rsidRDefault="000D10DB" w:rsidP="007B11E2">
      <w:pPr>
        <w:ind w:left="641"/>
        <w:rPr>
          <w:lang w:val="es-CO"/>
        </w:rPr>
      </w:pPr>
    </w:p>
    <w:p w14:paraId="2592B813" w14:textId="512E82BF" w:rsidR="009B2189" w:rsidRPr="00557F3B" w:rsidRDefault="009B2189" w:rsidP="00ED546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EPC (por sus siglas en inglés Engineering, Procurement and Construction): </w:t>
      </w:r>
      <w:r w:rsidRPr="00557F3B">
        <w:rPr>
          <w:rFonts w:asciiTheme="minorHAnsi" w:hAnsiTheme="minorHAnsi" w:cstheme="minorHAnsi"/>
          <w:sz w:val="20"/>
          <w:szCs w:val="20"/>
          <w:lang w:val="es-CO"/>
        </w:rPr>
        <w:t xml:space="preserve">Contrato que tiene como objetivos principales los servicios de ingeniería, adquisición y construcción. El </w:t>
      </w:r>
      <w:r w:rsidR="00B41511">
        <w:rPr>
          <w:rFonts w:asciiTheme="minorHAnsi" w:hAnsiTheme="minorHAnsi" w:cstheme="minorHAnsi"/>
          <w:sz w:val="20"/>
          <w:szCs w:val="20"/>
          <w:lang w:val="es-CO"/>
        </w:rPr>
        <w:t>C</w:t>
      </w:r>
      <w:r w:rsidRPr="00557F3B">
        <w:rPr>
          <w:rFonts w:asciiTheme="minorHAnsi" w:hAnsiTheme="minorHAnsi" w:cstheme="minorHAnsi"/>
          <w:sz w:val="20"/>
          <w:szCs w:val="20"/>
          <w:lang w:val="es-CO"/>
        </w:rPr>
        <w:t>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431E088B" w14:textId="77777777" w:rsidR="00ED5469" w:rsidRPr="007B11E2" w:rsidRDefault="00ED5469" w:rsidP="007B11E2">
      <w:pPr>
        <w:ind w:left="643"/>
        <w:rPr>
          <w:lang w:val="es-CO"/>
        </w:rPr>
      </w:pPr>
    </w:p>
    <w:p w14:paraId="7AA99024" w14:textId="0FAC8E0B" w:rsidR="004F790F" w:rsidRDefault="000003A0" w:rsidP="00ED5469">
      <w:pPr>
        <w:pStyle w:val="Invias-VietaNumerada"/>
        <w:numPr>
          <w:ilvl w:val="1"/>
          <w:numId w:val="20"/>
        </w:numPr>
        <w:autoSpaceDE w:val="0"/>
        <w:autoSpaceDN w:val="0"/>
        <w:adjustRightInd w:val="0"/>
        <w:spacing w:before="0" w:after="0"/>
        <w:ind w:left="720" w:hanging="436"/>
        <w:rPr>
          <w:rFonts w:asciiTheme="minorHAnsi" w:eastAsia="HelveticaNeue-Light" w:hAnsiTheme="minorHAnsi" w:cstheme="minorBidi"/>
          <w:sz w:val="20"/>
          <w:szCs w:val="20"/>
          <w:lang w:val="es-CO" w:eastAsia="es-CO"/>
        </w:rPr>
      </w:pPr>
      <w:r>
        <w:rPr>
          <w:rFonts w:asciiTheme="minorHAnsi" w:eastAsia="HelveticaNeue-Light" w:hAnsiTheme="minorHAnsi" w:cstheme="minorBidi"/>
          <w:sz w:val="20"/>
          <w:szCs w:val="20"/>
          <w:lang w:val="es-CO" w:eastAsia="es-CO"/>
        </w:rPr>
        <w:t xml:space="preserve"> </w:t>
      </w:r>
      <w:r>
        <w:rPr>
          <w:rFonts w:asciiTheme="minorHAnsi" w:eastAsia="HelveticaNeue-Light" w:hAnsiTheme="minorHAnsi" w:cstheme="minorBidi"/>
          <w:b/>
          <w:bCs/>
          <w:sz w:val="20"/>
          <w:szCs w:val="20"/>
          <w:lang w:val="es-CO" w:eastAsia="es-CO"/>
        </w:rPr>
        <w:t xml:space="preserve">Estados Financieros: </w:t>
      </w:r>
      <w:r w:rsidRPr="007B11E2">
        <w:rPr>
          <w:rFonts w:asciiTheme="minorHAnsi" w:eastAsia="HelveticaNeue-Light" w:hAnsiTheme="minorHAnsi" w:cstheme="minorBidi"/>
          <w:sz w:val="20"/>
          <w:szCs w:val="20"/>
          <w:lang w:val="es-CO" w:eastAsia="es-CO"/>
        </w:rPr>
        <w:t xml:space="preserve">Informes </w:t>
      </w:r>
      <w:r w:rsidR="00ED5469">
        <w:rPr>
          <w:rFonts w:asciiTheme="minorHAnsi" w:eastAsia="HelveticaNeue-Light" w:hAnsiTheme="minorHAnsi" w:cstheme="minorBidi"/>
          <w:sz w:val="20"/>
          <w:szCs w:val="20"/>
          <w:lang w:val="es-CO" w:eastAsia="es-CO"/>
        </w:rPr>
        <w:t>util</w:t>
      </w:r>
      <w:r w:rsidRPr="007B11E2">
        <w:rPr>
          <w:rFonts w:asciiTheme="minorHAnsi" w:eastAsia="HelveticaNeue-Light" w:hAnsiTheme="minorHAnsi" w:cstheme="minorBidi"/>
          <w:sz w:val="20"/>
          <w:szCs w:val="20"/>
          <w:lang w:val="es-CO" w:eastAsia="es-CO"/>
        </w:rPr>
        <w:t>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reexpresión retroactiva de partidas en sus estados financieros o cuando reclasifique partidas en sus estados financieros.</w:t>
      </w:r>
    </w:p>
    <w:p w14:paraId="4A0F585D" w14:textId="77777777" w:rsidR="005135CB" w:rsidRPr="007B11E2" w:rsidRDefault="005135CB" w:rsidP="007B11E2">
      <w:pPr>
        <w:ind w:left="708"/>
        <w:rPr>
          <w:lang w:val="es-CO" w:eastAsia="es-CO"/>
        </w:rPr>
      </w:pPr>
    </w:p>
    <w:p w14:paraId="6A82910F" w14:textId="77777777" w:rsidR="000003A0" w:rsidRDefault="000003A0" w:rsidP="005135CB">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Estudios Previos: </w:t>
      </w:r>
      <w:r w:rsidRPr="00557F3B">
        <w:rPr>
          <w:rFonts w:asciiTheme="minorHAnsi" w:hAnsiTheme="minorHAnsi" w:cstheme="minorBidi"/>
          <w:sz w:val="20"/>
          <w:szCs w:val="20"/>
          <w:lang w:val="es-CO"/>
        </w:rPr>
        <w:t>Justificación jurídica, técnica, económica y financiera del proyecto que realiza la Entidad de acuerdo con las Leyes 80 de 1993 y 1150 de 2007 y el Decreto 1082 de 2015 o la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norma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que lo adicione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modifique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xml:space="preserve"> o complemente</w:t>
      </w:r>
      <w:r>
        <w:rPr>
          <w:rFonts w:asciiTheme="minorHAnsi" w:hAnsiTheme="minorHAnsi" w:cstheme="minorBidi"/>
          <w:sz w:val="20"/>
          <w:szCs w:val="20"/>
          <w:lang w:val="es-CO"/>
        </w:rPr>
        <w:t>n</w:t>
      </w:r>
      <w:r w:rsidRPr="00557F3B">
        <w:rPr>
          <w:rFonts w:asciiTheme="minorHAnsi" w:hAnsiTheme="minorHAnsi" w:cstheme="minorBidi"/>
          <w:sz w:val="20"/>
          <w:szCs w:val="20"/>
          <w:lang w:val="es-CO"/>
        </w:rPr>
        <w:t>.</w:t>
      </w:r>
    </w:p>
    <w:p w14:paraId="6B8B09CD" w14:textId="77777777" w:rsidR="005135CB" w:rsidRPr="007B11E2" w:rsidRDefault="005135CB" w:rsidP="007B11E2">
      <w:pPr>
        <w:ind w:left="641"/>
        <w:rPr>
          <w:lang w:val="es-CO"/>
        </w:rPr>
      </w:pPr>
    </w:p>
    <w:p w14:paraId="29E97AD3" w14:textId="77777777" w:rsidR="007D237F" w:rsidRPr="00557F3B" w:rsidRDefault="007D237F" w:rsidP="005135CB">
      <w:pPr>
        <w:pStyle w:val="Invias-VietaNumerada"/>
        <w:numPr>
          <w:ilvl w:val="1"/>
          <w:numId w:val="20"/>
        </w:numPr>
        <w:autoSpaceDE w:val="0"/>
        <w:autoSpaceDN w:val="0"/>
        <w:adjustRightInd w:val="0"/>
        <w:spacing w:before="0" w:after="0"/>
        <w:ind w:left="641"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lastRenderedPageBreak/>
        <w:t xml:space="preserve">Formato: </w:t>
      </w:r>
      <w:r w:rsidRPr="00557F3B">
        <w:rPr>
          <w:rFonts w:asciiTheme="minorHAnsi" w:hAnsiTheme="minorHAnsi" w:cstheme="minorBidi"/>
          <w:sz w:val="20"/>
          <w:szCs w:val="20"/>
          <w:lang w:val="es-CO"/>
        </w:rPr>
        <w:t>Documentos que aporta el Proponente y que hacen parte integral de su oferta.</w:t>
      </w:r>
      <w:r w:rsidRPr="00557F3B">
        <w:rPr>
          <w:rFonts w:asciiTheme="minorHAnsi" w:hAnsiTheme="minorHAnsi" w:cstheme="minorBidi"/>
          <w:b/>
          <w:sz w:val="20"/>
          <w:szCs w:val="20"/>
          <w:lang w:val="es-CO"/>
        </w:rPr>
        <w:t xml:space="preserve"> </w:t>
      </w:r>
    </w:p>
    <w:p w14:paraId="5D5B46D2" w14:textId="77777777" w:rsidR="005135CB" w:rsidRPr="007B11E2" w:rsidRDefault="005135CB" w:rsidP="007B11E2">
      <w:pPr>
        <w:ind w:left="641"/>
        <w:rPr>
          <w:lang w:val="es-CO"/>
        </w:rPr>
      </w:pPr>
    </w:p>
    <w:p w14:paraId="0A3BD576" w14:textId="1D8FBD32" w:rsidR="002E1790" w:rsidRPr="00557F3B" w:rsidRDefault="002E1790" w:rsidP="007B11E2">
      <w:pPr>
        <w:pStyle w:val="Invias-VietaNumerada"/>
        <w:numPr>
          <w:ilvl w:val="1"/>
          <w:numId w:val="20"/>
        </w:numPr>
        <w:autoSpaceDE w:val="0"/>
        <w:autoSpaceDN w:val="0"/>
        <w:adjustRightInd w:val="0"/>
        <w:spacing w:before="0" w:after="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Formulario: </w:t>
      </w:r>
      <w:r w:rsidRPr="00557F3B">
        <w:rPr>
          <w:rFonts w:asciiTheme="minorHAnsi" w:hAnsiTheme="minorHAnsi" w:cstheme="minorBidi"/>
          <w:sz w:val="20"/>
          <w:szCs w:val="20"/>
          <w:lang w:val="es-CO"/>
        </w:rPr>
        <w:t xml:space="preserve">Documento por medio del cual la Entidad solicita información específica </w:t>
      </w:r>
      <w:r w:rsidR="00C3241B">
        <w:rPr>
          <w:rFonts w:asciiTheme="minorHAnsi" w:hAnsiTheme="minorHAnsi" w:cstheme="minorBidi"/>
          <w:sz w:val="20"/>
          <w:szCs w:val="20"/>
          <w:lang w:val="es-CO"/>
        </w:rPr>
        <w:t xml:space="preserve">relacionada con la oferta económica </w:t>
      </w:r>
      <w:r w:rsidRPr="00557F3B">
        <w:rPr>
          <w:rFonts w:asciiTheme="minorHAnsi" w:hAnsiTheme="minorHAnsi" w:cstheme="minorBidi"/>
          <w:sz w:val="20"/>
          <w:szCs w:val="20"/>
          <w:lang w:val="es-CO"/>
        </w:rPr>
        <w:t>y que debe ser diligenciada por el Proponente.</w:t>
      </w:r>
      <w:r w:rsidRPr="00557F3B">
        <w:rPr>
          <w:rFonts w:asciiTheme="minorHAnsi" w:hAnsiTheme="minorHAnsi" w:cstheme="minorBidi"/>
          <w:b/>
          <w:sz w:val="20"/>
          <w:szCs w:val="20"/>
          <w:lang w:val="es-CO"/>
        </w:rPr>
        <w:t xml:space="preserve"> </w:t>
      </w:r>
    </w:p>
    <w:p w14:paraId="6DDB82B9" w14:textId="77777777" w:rsidR="008A2EF0" w:rsidRPr="00687CD8" w:rsidRDefault="008A2EF0" w:rsidP="00687CD8">
      <w:pPr>
        <w:rPr>
          <w:lang w:val="es-CO"/>
        </w:rPr>
      </w:pPr>
    </w:p>
    <w:p w14:paraId="61236368" w14:textId="77777777" w:rsidR="00F064A2" w:rsidRPr="00557F3B" w:rsidRDefault="00F064A2" w:rsidP="0087041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Garantía: </w:t>
      </w:r>
      <w:r w:rsidRPr="00557F3B">
        <w:rPr>
          <w:rFonts w:asciiTheme="minorHAnsi" w:hAnsiTheme="minorHAnsi" w:cstheme="minorBidi"/>
          <w:sz w:val="20"/>
          <w:szCs w:val="20"/>
          <w:lang w:val="es-CO"/>
        </w:rPr>
        <w:t>Respaldo que tiene</w:t>
      </w:r>
      <w:r w:rsidRPr="00557F3B">
        <w:rPr>
          <w:rFonts w:asciiTheme="minorHAnsi" w:hAnsiTheme="minorHAnsi" w:cstheme="minorBidi"/>
          <w:b/>
          <w:bCs/>
          <w:sz w:val="20"/>
          <w:szCs w:val="20"/>
          <w:lang w:val="es-CO"/>
        </w:rPr>
        <w:t xml:space="preserve"> </w:t>
      </w:r>
      <w:r w:rsidRPr="00557F3B">
        <w:rPr>
          <w:rFonts w:asciiTheme="minorHAnsi" w:hAnsiTheme="minorHAnsi" w:cstheme="minorBidi"/>
          <w:sz w:val="20"/>
          <w:szCs w:val="20"/>
          <w:lang w:val="es-CO"/>
        </w:rPr>
        <w:t>como fin el pago a favor de la Entidad de las indemnizaciones o sanciones derivadas del incumplimiento del contrato. Las clases de garantías son: (i) contratos de seguro, (ii) fiducia mercantil de garantía o (iii) garantías bancarias.</w:t>
      </w:r>
    </w:p>
    <w:p w14:paraId="5A55B736" w14:textId="77777777" w:rsidR="008A2EF0" w:rsidRPr="00687CD8" w:rsidRDefault="008A2EF0" w:rsidP="00687CD8">
      <w:pPr>
        <w:ind w:left="65"/>
        <w:rPr>
          <w:lang w:val="es-CO"/>
        </w:rPr>
      </w:pPr>
    </w:p>
    <w:p w14:paraId="307F170C" w14:textId="0516F2AE" w:rsidR="0087041E" w:rsidRPr="00E67D81" w:rsidRDefault="00EC2A53" w:rsidP="00687CD8">
      <w:pPr>
        <w:pStyle w:val="Invias-VietaNumerada"/>
        <w:numPr>
          <w:ilvl w:val="1"/>
          <w:numId w:val="20"/>
        </w:numPr>
        <w:autoSpaceDE w:val="0"/>
        <w:autoSpaceDN w:val="0"/>
        <w:adjustRightInd w:val="0"/>
        <w:spacing w:before="120" w:after="240"/>
        <w:ind w:left="567" w:hanging="502"/>
        <w:rPr>
          <w:lang w:val="es-CO"/>
        </w:rPr>
      </w:pPr>
      <w:r w:rsidRPr="2448C6DA">
        <w:rPr>
          <w:rFonts w:asciiTheme="minorHAnsi" w:hAnsiTheme="minorHAnsi"/>
          <w:b/>
          <w:sz w:val="20"/>
          <w:szCs w:val="20"/>
          <w:lang w:val="es-ES"/>
        </w:rPr>
        <w:t xml:space="preserve">Garantía de Responsabilidad Civil Extracontractual: </w:t>
      </w:r>
      <w:r w:rsidRPr="2448C6DA">
        <w:rPr>
          <w:rFonts w:asciiTheme="minorHAnsi" w:hAnsiTheme="minorHAnsi"/>
          <w:sz w:val="20"/>
          <w:szCs w:val="20"/>
          <w:lang w:val="es-ES"/>
        </w:rPr>
        <w:t xml:space="preserve">Garantía que cubre los perjuicios que puede sufrir la Entidad derivados de la responsabilidad extracontractual que surja de las actuaciones, hechos u omisiones de su </w:t>
      </w:r>
      <w:r w:rsidR="009A5687">
        <w:rPr>
          <w:rFonts w:asciiTheme="minorHAnsi" w:hAnsiTheme="minorHAnsi"/>
          <w:sz w:val="20"/>
          <w:szCs w:val="20"/>
          <w:lang w:val="es-ES"/>
        </w:rPr>
        <w:t>C</w:t>
      </w:r>
      <w:r w:rsidRPr="2448C6DA">
        <w:rPr>
          <w:rFonts w:asciiTheme="minorHAnsi" w:hAnsiTheme="minorHAnsi"/>
          <w:sz w:val="20"/>
          <w:szCs w:val="20"/>
          <w:lang w:val="es-ES"/>
        </w:rPr>
        <w:t>ontratista o de los subcontratistas. Este Riesgo sólo puede cubrirse mediante pólizas de seguro.</w:t>
      </w:r>
    </w:p>
    <w:p w14:paraId="26B21E83" w14:textId="5C68B136" w:rsidR="00211BA6" w:rsidRDefault="00791E6E" w:rsidP="0087041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Información Pública Reservada: </w:t>
      </w:r>
      <w:r w:rsidRPr="00557F3B">
        <w:rPr>
          <w:rFonts w:asciiTheme="minorHAnsi" w:hAnsiTheme="minorHAnsi" w:cstheme="minorBidi"/>
          <w:sz w:val="20"/>
          <w:szCs w:val="20"/>
          <w:lang w:val="es-CO"/>
        </w:rPr>
        <w:t>Información que estando en poder o custodia de un sujeto obligado en su calidad de tal, es exceptuada de acceso a terceros por daño a intereses públicos conforme con el artículo 19 de la Ley 1712 de 2014</w:t>
      </w:r>
      <w:r w:rsidR="00EE1350">
        <w:rPr>
          <w:rFonts w:asciiTheme="minorHAnsi" w:hAnsiTheme="minorHAnsi" w:cstheme="minorBidi"/>
          <w:sz w:val="20"/>
          <w:szCs w:val="20"/>
          <w:lang w:val="es-CO"/>
        </w:rPr>
        <w:t xml:space="preserve"> o la norma que lo adicione, modifique o complemente.</w:t>
      </w:r>
    </w:p>
    <w:p w14:paraId="65557E94" w14:textId="77777777" w:rsidR="0087041E" w:rsidRPr="007B11E2" w:rsidRDefault="0087041E" w:rsidP="007B11E2">
      <w:pPr>
        <w:ind w:left="643"/>
        <w:rPr>
          <w:lang w:val="es-CO"/>
        </w:rPr>
      </w:pPr>
    </w:p>
    <w:p w14:paraId="0F6F1D83" w14:textId="77777777" w:rsidR="00FF625C" w:rsidRPr="00557F3B" w:rsidRDefault="00FF625C" w:rsidP="007B11E2">
      <w:pPr>
        <w:pStyle w:val="Invias-VietaNumerada"/>
        <w:numPr>
          <w:ilvl w:val="1"/>
          <w:numId w:val="20"/>
        </w:numPr>
        <w:autoSpaceDE w:val="0"/>
        <w:autoSpaceDN w:val="0"/>
        <w:adjustRightInd w:val="0"/>
        <w:spacing w:before="0" w:after="0"/>
        <w:ind w:left="644" w:hanging="502"/>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del Transporte: </w:t>
      </w:r>
      <w:r w:rsidRPr="00557F3B">
        <w:rPr>
          <w:rFonts w:asciiTheme="minorHAnsi" w:hAnsiTheme="minorHAnsi" w:cstheme="minorHAnsi"/>
          <w:bCs/>
          <w:sz w:val="20"/>
          <w:szCs w:val="20"/>
          <w:lang w:val="es-CO"/>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557F3B">
        <w:rPr>
          <w:rStyle w:val="Refdenotaalpie"/>
          <w:rFonts w:asciiTheme="minorHAnsi" w:hAnsiTheme="minorHAnsi" w:cstheme="minorHAnsi"/>
          <w:bCs/>
          <w:sz w:val="20"/>
          <w:szCs w:val="20"/>
          <w:lang w:val="es-CO"/>
        </w:rPr>
        <w:footnoteReference w:id="2"/>
      </w:r>
      <w:r w:rsidRPr="00557F3B">
        <w:rPr>
          <w:rFonts w:asciiTheme="minorHAnsi" w:hAnsiTheme="minorHAnsi" w:cstheme="minorHAnsi"/>
          <w:bCs/>
          <w:sz w:val="20"/>
          <w:szCs w:val="20"/>
          <w:lang w:val="es-CO"/>
        </w:rPr>
        <w:t>.</w:t>
      </w:r>
    </w:p>
    <w:p w14:paraId="34CBE064" w14:textId="77777777" w:rsidR="00FF625C" w:rsidRPr="00557F3B" w:rsidRDefault="00FF625C" w:rsidP="007B11E2">
      <w:pPr>
        <w:ind w:left="644"/>
        <w:rPr>
          <w:lang w:val="es-CO" w:eastAsia="es-ES"/>
        </w:rPr>
      </w:pPr>
    </w:p>
    <w:p w14:paraId="0C6C1FD8" w14:textId="77777777" w:rsidR="00FF625C" w:rsidRPr="00557F3B" w:rsidRDefault="00FF625C" w:rsidP="007B11E2">
      <w:pPr>
        <w:pStyle w:val="Invias-VietaNumerada"/>
        <w:autoSpaceDE w:val="0"/>
        <w:autoSpaceDN w:val="0"/>
        <w:adjustRightInd w:val="0"/>
        <w:spacing w:before="0" w:after="0"/>
        <w:ind w:left="644"/>
        <w:rPr>
          <w:rFonts w:asciiTheme="minorHAnsi" w:hAnsiTheme="minorHAnsi" w:cstheme="minorHAnsi"/>
          <w:sz w:val="20"/>
          <w:szCs w:val="20"/>
          <w:lang w:val="es-CO"/>
        </w:rPr>
      </w:pPr>
      <w:r w:rsidRPr="00557F3B">
        <w:rPr>
          <w:rFonts w:asciiTheme="minorHAnsi" w:hAnsiTheme="minorHAnsi" w:cstheme="minorHAnsi"/>
          <w:sz w:val="20"/>
          <w:szCs w:val="20"/>
          <w:lang w:val="es-CO"/>
        </w:rPr>
        <w:t>Son las obras realizadas en: </w:t>
      </w:r>
    </w:p>
    <w:p w14:paraId="2B0E47D5" w14:textId="376340B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imes New Roman" w:hAnsi="Times New Roman"/>
          <w:lang w:val="es-ES"/>
        </w:rPr>
        <w:t>-</w:t>
      </w:r>
      <w:r w:rsidR="00597AEF">
        <w:rPr>
          <w:rFonts w:ascii="Times New Roman" w:hAnsi="Times New Roman"/>
          <w:lang w:val="es-ES"/>
        </w:rPr>
        <w:t xml:space="preserve"> </w:t>
      </w:r>
      <w:r w:rsidRPr="00557F3B">
        <w:rPr>
          <w:rFonts w:asciiTheme="minorHAnsi" w:hAnsiTheme="minorHAnsi" w:cstheme="minorHAnsi"/>
          <w:sz w:val="20"/>
          <w:szCs w:val="20"/>
          <w:lang w:val="es-CO"/>
        </w:rPr>
        <w:t>Vías primarias y secundarias</w:t>
      </w:r>
    </w:p>
    <w:p w14:paraId="5DE69037" w14:textId="75B61C4B"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Vías terciarias</w:t>
      </w:r>
    </w:p>
    <w:p w14:paraId="71378603" w14:textId="6668607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Infraestructuras marítimas y fluviales</w:t>
      </w:r>
    </w:p>
    <w:p w14:paraId="7A1D20D7" w14:textId="0E777C29" w:rsidR="00FF625C" w:rsidRPr="00557F3B" w:rsidRDefault="00FF625C" w:rsidP="00FF625C">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Vías primarias, secundarias o terciarias para atención </w:t>
      </w:r>
      <w:r>
        <w:rPr>
          <w:rFonts w:asciiTheme="minorHAnsi" w:hAnsiTheme="minorHAnsi" w:cstheme="minorHAnsi"/>
          <w:sz w:val="20"/>
          <w:szCs w:val="20"/>
          <w:lang w:val="es-CO"/>
        </w:rPr>
        <w:t>de</w:t>
      </w:r>
      <w:r w:rsidRPr="00557F3B">
        <w:rPr>
          <w:rFonts w:asciiTheme="minorHAnsi" w:hAnsiTheme="minorHAnsi" w:cstheme="minorHAnsi"/>
          <w:sz w:val="20"/>
          <w:szCs w:val="20"/>
          <w:lang w:val="es-CO"/>
        </w:rPr>
        <w:t xml:space="preserve"> emergencias diferentes a contratación directa. </w:t>
      </w:r>
    </w:p>
    <w:p w14:paraId="4A81CCC5" w14:textId="18E2F468"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férrea </w:t>
      </w:r>
    </w:p>
    <w:p w14:paraId="7099745C" w14:textId="55C70682"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vial urbana </w:t>
      </w:r>
    </w:p>
    <w:p w14:paraId="4A11E29C" w14:textId="4F518311"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Puentes </w:t>
      </w:r>
    </w:p>
    <w:p w14:paraId="2B2F57CF" w14:textId="051DF4DA" w:rsidR="00FF625C" w:rsidRPr="00557F3B" w:rsidRDefault="00FF625C" w:rsidP="00FF625C">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Aeroportuaria</w:t>
      </w:r>
    </w:p>
    <w:p w14:paraId="404FD270" w14:textId="435F2F75" w:rsidR="004C56E7" w:rsidRPr="007B11E2" w:rsidRDefault="004C56E7" w:rsidP="007B11E2">
      <w:pPr>
        <w:rPr>
          <w:lang w:val="es-CO"/>
        </w:rPr>
      </w:pPr>
      <w:r>
        <w:rPr>
          <w:lang w:val="es-CO" w:eastAsia="es-ES"/>
        </w:rPr>
        <w:tab/>
      </w:r>
    </w:p>
    <w:p w14:paraId="5B78C284" w14:textId="037E4202" w:rsidR="008A6AD5" w:rsidRDefault="000546EB" w:rsidP="004C56E7">
      <w:pPr>
        <w:pStyle w:val="Invias-VietaNumerada"/>
        <w:numPr>
          <w:ilvl w:val="1"/>
          <w:numId w:val="20"/>
        </w:numPr>
        <w:autoSpaceDE w:val="0"/>
        <w:autoSpaceDN w:val="0"/>
        <w:adjustRightInd w:val="0"/>
        <w:spacing w:before="0" w:after="0"/>
        <w:ind w:left="720" w:hanging="436"/>
        <w:rPr>
          <w:rFonts w:asciiTheme="minorHAnsi" w:hAnsiTheme="minorHAnsi" w:cstheme="minorHAnsi"/>
          <w:sz w:val="20"/>
          <w:szCs w:val="20"/>
          <w:lang w:val="es-CO"/>
        </w:rPr>
      </w:pPr>
      <w:r>
        <w:rPr>
          <w:rFonts w:asciiTheme="minorHAnsi" w:hAnsiTheme="minorHAnsi" w:cstheme="minorHAnsi"/>
          <w:b/>
          <w:sz w:val="20"/>
          <w:szCs w:val="20"/>
          <w:lang w:val="es-CO"/>
        </w:rPr>
        <w:t xml:space="preserve"> </w:t>
      </w:r>
      <w:r w:rsidR="009C7AB8" w:rsidRPr="00557F3B">
        <w:rPr>
          <w:rFonts w:asciiTheme="minorHAnsi" w:hAnsiTheme="minorHAnsi" w:cstheme="minorHAnsi"/>
          <w:b/>
          <w:sz w:val="20"/>
          <w:szCs w:val="20"/>
          <w:lang w:val="es-CO"/>
        </w:rPr>
        <w:t>Interventor(a):</w:t>
      </w:r>
      <w:r w:rsidR="009C7AB8" w:rsidRPr="00557F3B">
        <w:rPr>
          <w:rFonts w:asciiTheme="minorHAnsi" w:hAnsiTheme="minorHAnsi" w:cstheme="minorHAnsi"/>
          <w:sz w:val="20"/>
          <w:szCs w:val="20"/>
          <w:lang w:val="es-CO"/>
        </w:rPr>
        <w:t xml:space="preserve"> Persona natural, jurídica, </w:t>
      </w:r>
      <w:r w:rsidR="004C56E7">
        <w:rPr>
          <w:rFonts w:asciiTheme="minorHAnsi" w:hAnsiTheme="minorHAnsi" w:cstheme="minorHAnsi"/>
          <w:sz w:val="20"/>
          <w:szCs w:val="20"/>
          <w:lang w:val="es-CO"/>
        </w:rPr>
        <w:t>C</w:t>
      </w:r>
      <w:r w:rsidR="009C7AB8" w:rsidRPr="00557F3B">
        <w:rPr>
          <w:rFonts w:asciiTheme="minorHAnsi" w:hAnsiTheme="minorHAnsi" w:cstheme="minorHAnsi"/>
          <w:sz w:val="20"/>
          <w:szCs w:val="20"/>
          <w:lang w:val="es-CO"/>
        </w:rPr>
        <w:t xml:space="preserve">onsorcio o </w:t>
      </w:r>
      <w:r w:rsidR="004C56E7">
        <w:rPr>
          <w:rFonts w:asciiTheme="minorHAnsi" w:hAnsiTheme="minorHAnsi" w:cstheme="minorHAnsi"/>
          <w:sz w:val="20"/>
          <w:szCs w:val="20"/>
          <w:lang w:val="es-CO"/>
        </w:rPr>
        <w:t>U</w:t>
      </w:r>
      <w:r w:rsidR="009C7AB8" w:rsidRPr="00557F3B">
        <w:rPr>
          <w:rFonts w:asciiTheme="minorHAnsi" w:hAnsiTheme="minorHAnsi" w:cstheme="minorHAnsi"/>
          <w:sz w:val="20"/>
          <w:szCs w:val="20"/>
          <w:lang w:val="es-CO"/>
        </w:rPr>
        <w:t xml:space="preserve">nión </w:t>
      </w:r>
      <w:r w:rsidR="004C56E7">
        <w:rPr>
          <w:rFonts w:asciiTheme="minorHAnsi" w:hAnsiTheme="minorHAnsi" w:cstheme="minorHAnsi"/>
          <w:sz w:val="20"/>
          <w:szCs w:val="20"/>
          <w:lang w:val="es-CO"/>
        </w:rPr>
        <w:t>T</w:t>
      </w:r>
      <w:r w:rsidR="009C7AB8" w:rsidRPr="00557F3B">
        <w:rPr>
          <w:rFonts w:asciiTheme="minorHAnsi" w:hAnsiTheme="minorHAnsi" w:cstheme="minorHAnsi"/>
          <w:sz w:val="20"/>
          <w:szCs w:val="20"/>
          <w:lang w:val="es-CO"/>
        </w:rPr>
        <w:t>emporal, que tiene a su cargo el seguimiento y control del contrato en los términos del artículo 83 de la Ley 1474 de 2011</w:t>
      </w:r>
      <w:r w:rsidR="004C56E7">
        <w:rPr>
          <w:rFonts w:asciiTheme="minorHAnsi" w:hAnsiTheme="minorHAnsi" w:cstheme="minorHAnsi"/>
          <w:sz w:val="20"/>
          <w:szCs w:val="20"/>
          <w:lang w:val="es-CO"/>
        </w:rPr>
        <w:t>.</w:t>
      </w:r>
    </w:p>
    <w:p w14:paraId="7DE5875E" w14:textId="77777777" w:rsidR="004C56E7" w:rsidRPr="007B11E2" w:rsidRDefault="004C56E7" w:rsidP="007B11E2">
      <w:pPr>
        <w:ind w:left="643"/>
        <w:rPr>
          <w:lang w:val="es-CO"/>
        </w:rPr>
      </w:pPr>
    </w:p>
    <w:p w14:paraId="22B441F4" w14:textId="491BA4E8" w:rsidR="00211BA6" w:rsidRPr="007B11E2" w:rsidRDefault="00C242F3" w:rsidP="008528EA">
      <w:pPr>
        <w:pStyle w:val="Prrafodelista"/>
        <w:numPr>
          <w:ilvl w:val="1"/>
          <w:numId w:val="20"/>
        </w:numPr>
        <w:jc w:val="both"/>
        <w:rPr>
          <w:b/>
          <w:bCs/>
          <w:sz w:val="20"/>
          <w:szCs w:val="20"/>
          <w:lang w:val="es-CO" w:eastAsia="es-ES"/>
        </w:rPr>
      </w:pPr>
      <w:r>
        <w:rPr>
          <w:rFonts w:cstheme="minorHAnsi"/>
          <w:b/>
          <w:sz w:val="20"/>
          <w:szCs w:val="20"/>
          <w:lang w:val="es-CO"/>
        </w:rPr>
        <w:t xml:space="preserve"> </w:t>
      </w:r>
      <w:r w:rsidR="008528EA" w:rsidRPr="007B11E2">
        <w:rPr>
          <w:rFonts w:cstheme="minorHAnsi"/>
          <w:b/>
          <w:sz w:val="20"/>
          <w:szCs w:val="20"/>
          <w:lang w:val="es-CO"/>
        </w:rPr>
        <w:t xml:space="preserve">Interventoría Administrativa: </w:t>
      </w:r>
      <w:r w:rsidR="008528EA" w:rsidRPr="007B11E2">
        <w:rPr>
          <w:rFonts w:cstheme="minorHAnsi"/>
          <w:bCs/>
          <w:sz w:val="20"/>
          <w:szCs w:val="20"/>
          <w:lang w:val="es-CO"/>
        </w:rPr>
        <w:t xml:space="preserve">Corresponde al seguimiento y control del </w:t>
      </w:r>
      <w:r w:rsidR="00326B94">
        <w:rPr>
          <w:rFonts w:cstheme="minorHAnsi"/>
          <w:bCs/>
          <w:sz w:val="20"/>
          <w:szCs w:val="20"/>
          <w:lang w:val="es-CO"/>
        </w:rPr>
        <w:t>I</w:t>
      </w:r>
      <w:r w:rsidR="008528EA" w:rsidRPr="007B11E2">
        <w:rPr>
          <w:rFonts w:cstheme="minorHAnsi"/>
          <w:bCs/>
          <w:sz w:val="20"/>
          <w:szCs w:val="20"/>
          <w:lang w:val="es-CO"/>
        </w:rPr>
        <w:t>nterventor desde el aspecto administrativo del contrato, la cual se</w:t>
      </w:r>
      <w:r w:rsidR="008528EA" w:rsidRPr="007B11E2">
        <w:rPr>
          <w:rFonts w:cstheme="minorHAnsi"/>
          <w:sz w:val="20"/>
          <w:szCs w:val="20"/>
          <w:lang w:val="es-CO"/>
        </w:rPr>
        <w:t xml:space="preserve"> ocupa de verificar la administración de</w:t>
      </w:r>
      <w:r w:rsidR="00F715ED">
        <w:rPr>
          <w:rFonts w:cstheme="minorHAnsi"/>
          <w:sz w:val="20"/>
          <w:szCs w:val="20"/>
          <w:lang w:val="es-CO"/>
        </w:rPr>
        <w:t>l mismo</w:t>
      </w:r>
      <w:r w:rsidR="008528EA" w:rsidRPr="007B11E2">
        <w:rPr>
          <w:rFonts w:cstheme="minorHAnsi"/>
          <w:sz w:val="20"/>
          <w:szCs w:val="20"/>
          <w:lang w:val="es-CO"/>
        </w:rPr>
        <w:t xml:space="preserve">; </w:t>
      </w:r>
      <w:r w:rsidR="00E757A9">
        <w:rPr>
          <w:rFonts w:cstheme="minorHAnsi"/>
          <w:sz w:val="20"/>
          <w:szCs w:val="20"/>
          <w:lang w:val="es-CO"/>
        </w:rPr>
        <w:t>comproba</w:t>
      </w:r>
      <w:r w:rsidR="008528EA" w:rsidRPr="007B11E2">
        <w:rPr>
          <w:rFonts w:cstheme="minorHAnsi"/>
          <w:sz w:val="20"/>
          <w:szCs w:val="20"/>
          <w:lang w:val="es-CO"/>
        </w:rPr>
        <w:t xml:space="preserve">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386FDA1A" w14:textId="77777777" w:rsidR="005326F9" w:rsidRPr="007B11E2" w:rsidRDefault="005326F9" w:rsidP="007B11E2">
      <w:pPr>
        <w:pStyle w:val="Prrafodelista"/>
        <w:ind w:left="643"/>
        <w:jc w:val="both"/>
        <w:rPr>
          <w:b/>
          <w:bCs/>
          <w:sz w:val="20"/>
          <w:szCs w:val="20"/>
          <w:lang w:val="es-CO" w:eastAsia="es-ES"/>
        </w:rPr>
      </w:pPr>
    </w:p>
    <w:p w14:paraId="1002524B" w14:textId="74E695B1" w:rsidR="005326F9" w:rsidRDefault="005326F9" w:rsidP="007B11E2">
      <w:pPr>
        <w:pStyle w:val="Invias-VietaNumerada"/>
        <w:numPr>
          <w:ilvl w:val="1"/>
          <w:numId w:val="20"/>
        </w:numPr>
        <w:autoSpaceDE w:val="0"/>
        <w:autoSpaceDN w:val="0"/>
        <w:adjustRightInd w:val="0"/>
        <w:spacing w:before="0" w:after="0"/>
        <w:rPr>
          <w:rFonts w:asciiTheme="minorHAnsi" w:hAnsiTheme="minorHAnsi" w:cstheme="minorHAnsi"/>
          <w:sz w:val="20"/>
          <w:szCs w:val="20"/>
          <w:lang w:val="es-ES"/>
        </w:rPr>
      </w:pPr>
      <w:r w:rsidRPr="00557F3B">
        <w:rPr>
          <w:rFonts w:asciiTheme="minorHAnsi" w:hAnsiTheme="minorHAnsi" w:cstheme="minorHAnsi"/>
          <w:b/>
          <w:sz w:val="20"/>
          <w:szCs w:val="20"/>
          <w:lang w:val="es-CO"/>
        </w:rPr>
        <w:lastRenderedPageBreak/>
        <w:t xml:space="preserve">Interventoría Ambiental: </w:t>
      </w:r>
      <w:r>
        <w:rPr>
          <w:rFonts w:asciiTheme="minorHAnsi" w:hAnsiTheme="minorHAnsi" w:cstheme="minorHAnsi"/>
          <w:sz w:val="20"/>
          <w:szCs w:val="20"/>
          <w:lang w:val="es-ES"/>
        </w:rPr>
        <w:t>S</w:t>
      </w:r>
      <w:r w:rsidRPr="00557F3B">
        <w:rPr>
          <w:rFonts w:asciiTheme="minorHAnsi" w:hAnsiTheme="minorHAnsi" w:cstheme="minorHAnsi"/>
          <w:sz w:val="20"/>
          <w:szCs w:val="20"/>
          <w:lang w:val="es-ES"/>
        </w:rPr>
        <w:t xml:space="preserve">eguimiento y </w:t>
      </w:r>
      <w:r w:rsidRPr="00557F3B">
        <w:rPr>
          <w:rFonts w:asciiTheme="minorHAnsi" w:hAnsiTheme="minorHAnsi" w:cstheme="minorHAns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00557F3B">
        <w:rPr>
          <w:rFonts w:asciiTheme="minorHAnsi" w:hAnsiTheme="minorHAnsi" w:cstheme="minorHAnsi"/>
          <w:sz w:val="20"/>
          <w:szCs w:val="20"/>
          <w:lang w:val="es-ES"/>
        </w:rPr>
        <w:t>s</w:t>
      </w:r>
      <w:r w:rsidR="00C24547">
        <w:rPr>
          <w:rFonts w:asciiTheme="minorHAnsi" w:hAnsiTheme="minorHAnsi" w:cstheme="minorHAnsi"/>
          <w:sz w:val="20"/>
          <w:szCs w:val="20"/>
          <w:lang w:val="es-ES"/>
        </w:rPr>
        <w:t>.</w:t>
      </w:r>
    </w:p>
    <w:p w14:paraId="675B0A4C" w14:textId="77777777" w:rsidR="00C24547" w:rsidRPr="007B11E2" w:rsidRDefault="00C24547" w:rsidP="007B11E2">
      <w:pPr>
        <w:rPr>
          <w:lang w:val="es-ES"/>
        </w:rPr>
      </w:pPr>
    </w:p>
    <w:p w14:paraId="61082767" w14:textId="7DA4CD40" w:rsidR="005326F9" w:rsidRDefault="005326F9" w:rsidP="00C24547">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Financiera: </w:t>
      </w:r>
      <w:r>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 xml:space="preserve">erificación y control del uso de los recursos financieros de un contrato; siempre deberá efectuarse sobre recursos entregados a título de anticipo y sobre los demás gastos o erogaciones que se presenten durante la ejecución, dependiendo de la clase o el tipo de contrato. </w:t>
      </w:r>
      <w:r w:rsidR="005820E0">
        <w:rPr>
          <w:rFonts w:asciiTheme="minorHAnsi" w:hAnsiTheme="minorHAnsi" w:cstheme="minorHAnsi"/>
          <w:bCs/>
          <w:sz w:val="20"/>
          <w:szCs w:val="20"/>
          <w:lang w:val="es-CO"/>
        </w:rPr>
        <w:t>Así mismo,</w:t>
      </w:r>
      <w:r w:rsidRPr="00557F3B">
        <w:rPr>
          <w:rFonts w:asciiTheme="minorHAnsi" w:hAnsiTheme="minorHAnsi" w:cstheme="minorHAnsi"/>
          <w:bCs/>
          <w:sz w:val="20"/>
          <w:szCs w:val="20"/>
          <w:lang w:val="es-CO"/>
        </w:rPr>
        <w:t xml:space="preserve"> </w:t>
      </w:r>
      <w:r w:rsidR="005820E0">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 xml:space="preserve">ontempla el </w:t>
      </w:r>
      <w:r w:rsidRPr="007B11E2">
        <w:rPr>
          <w:rFonts w:asciiTheme="minorHAnsi" w:hAnsiTheme="minorHAnsi" w:cstheme="minorHAnsi"/>
          <w:sz w:val="20"/>
          <w:szCs w:val="20"/>
          <w:lang w:val="es-CO"/>
        </w:rPr>
        <w:t>control</w:t>
      </w:r>
      <w:r w:rsidRPr="00557F3B">
        <w:rPr>
          <w:rFonts w:asciiTheme="minorHAnsi" w:hAnsiTheme="minorHAnsi" w:cstheme="minorHAnsi"/>
          <w:bCs/>
          <w:sz w:val="20"/>
          <w:szCs w:val="20"/>
          <w:lang w:val="es-CO"/>
        </w:rPr>
        <w:t xml:space="preserve">, seguimiento y evaluación de las condiciones, procesos y procedimientos contables y financieros que deban ser aplicados dentro de la ejecución de la obra, con el fin de </w:t>
      </w:r>
      <w:r w:rsidR="00AE6A52">
        <w:rPr>
          <w:rFonts w:asciiTheme="minorHAnsi" w:hAnsiTheme="minorHAnsi" w:cstheme="minorHAnsi"/>
          <w:bCs/>
          <w:sz w:val="20"/>
          <w:szCs w:val="20"/>
          <w:lang w:val="es-CO"/>
        </w:rPr>
        <w:t>vigilar</w:t>
      </w:r>
      <w:r w:rsidRPr="00557F3B">
        <w:rPr>
          <w:rFonts w:asciiTheme="minorHAnsi" w:hAnsiTheme="minorHAnsi" w:cstheme="minorHAnsi"/>
          <w:bCs/>
          <w:sz w:val="20"/>
          <w:szCs w:val="20"/>
          <w:lang w:val="es-CO"/>
        </w:rPr>
        <w:t xml:space="preserve"> el buen manejo e inversión de los recursos asignados al contrato.</w:t>
      </w:r>
    </w:p>
    <w:p w14:paraId="5B1918C1" w14:textId="77777777" w:rsidR="00661236" w:rsidRPr="007B11E2" w:rsidRDefault="00661236" w:rsidP="007B11E2">
      <w:pPr>
        <w:ind w:left="641"/>
        <w:rPr>
          <w:lang w:val="es-CO"/>
        </w:rPr>
      </w:pPr>
    </w:p>
    <w:p w14:paraId="543BCF51" w14:textId="3662FE05" w:rsidR="00173FF4" w:rsidRPr="00557F3B" w:rsidRDefault="00173FF4" w:rsidP="00661236">
      <w:pPr>
        <w:pStyle w:val="Invias-VietaNumerada"/>
        <w:numPr>
          <w:ilvl w:val="1"/>
          <w:numId w:val="20"/>
        </w:numPr>
        <w:autoSpaceDE w:val="0"/>
        <w:autoSpaceDN w:val="0"/>
        <w:adjustRightInd w:val="0"/>
        <w:spacing w:before="0" w:after="0"/>
        <w:ind w:left="641"/>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Legal: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 xml:space="preserve">de las obligaciones legales y contractuales establecidas para el Contratista y de aquellas que sin estar pactadas le sean aplicables por la naturaleza misma del contrato. Además, debe vigilar que se cumplan los plazos estipulados y lo relacionado con los riesgos amparados por la </w:t>
      </w:r>
      <w:r w:rsidR="00386A2D">
        <w:rPr>
          <w:rFonts w:asciiTheme="minorHAnsi" w:hAnsiTheme="minorHAnsi" w:cstheme="minorBidi"/>
          <w:sz w:val="20"/>
          <w:szCs w:val="20"/>
          <w:lang w:val="es-CO"/>
        </w:rPr>
        <w:t>g</w:t>
      </w:r>
      <w:r w:rsidRPr="00557F3B">
        <w:rPr>
          <w:rFonts w:asciiTheme="minorHAnsi" w:hAnsiTheme="minorHAnsi" w:cstheme="minorBidi"/>
          <w:sz w:val="20"/>
          <w:szCs w:val="20"/>
          <w:lang w:val="es-CO"/>
        </w:rPr>
        <w:t xml:space="preserve">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14:paraId="0094E0BA" w14:textId="77777777" w:rsidR="00386A2D" w:rsidRPr="007B11E2" w:rsidRDefault="00386A2D" w:rsidP="007B11E2">
      <w:pPr>
        <w:ind w:left="641"/>
        <w:rPr>
          <w:lang w:val="es-CO"/>
        </w:rPr>
      </w:pPr>
    </w:p>
    <w:p w14:paraId="38A112EC" w14:textId="77777777" w:rsidR="00173FF4" w:rsidRDefault="00173FF4" w:rsidP="001E51B4">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de Seguridad y Salud en el Trabajo (SST):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55A94CFE" w14:textId="77777777" w:rsidR="001E51B4" w:rsidRPr="007B11E2" w:rsidRDefault="001E51B4" w:rsidP="007B11E2">
      <w:pPr>
        <w:rPr>
          <w:lang w:val="es-CO"/>
        </w:rPr>
      </w:pPr>
    </w:p>
    <w:p w14:paraId="75C01C6C" w14:textId="77777777" w:rsidR="00AF7251" w:rsidRPr="00557F3B" w:rsidRDefault="00AF7251"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Social: </w:t>
      </w:r>
      <w:r>
        <w:rPr>
          <w:rFonts w:asciiTheme="minorHAnsi" w:hAnsiTheme="minorHAnsi" w:cstheme="minorHAnsi"/>
          <w:bCs/>
          <w:sz w:val="20"/>
          <w:szCs w:val="20"/>
          <w:lang w:val="es-ES"/>
        </w:rPr>
        <w:t>C</w:t>
      </w:r>
      <w:r w:rsidRPr="00557F3B">
        <w:rPr>
          <w:rFonts w:asciiTheme="minorHAnsi" w:hAnsiTheme="minorHAnsi" w:cstheme="minorHAnsi"/>
          <w:bCs/>
          <w:sz w:val="20"/>
          <w:szCs w:val="20"/>
          <w:lang w:val="es-ES"/>
        </w:rPr>
        <w:t xml:space="preserve">omprobación </w:t>
      </w:r>
      <w:r>
        <w:rPr>
          <w:rFonts w:asciiTheme="minorHAnsi" w:hAnsiTheme="minorHAnsi" w:cstheme="minorHAnsi"/>
          <w:bCs/>
          <w:sz w:val="20"/>
          <w:szCs w:val="20"/>
          <w:lang w:val="es-ES"/>
        </w:rPr>
        <w:t>de</w:t>
      </w:r>
      <w:r w:rsidRPr="00557F3B">
        <w:rPr>
          <w:rFonts w:asciiTheme="minorHAnsi" w:hAnsiTheme="minorHAnsi" w:cstheme="minorHAnsi"/>
          <w:bCs/>
          <w:sz w:val="20"/>
          <w:szCs w:val="20"/>
          <w:lang w:val="es-CO"/>
        </w:rPr>
        <w:t xml:space="preserve"> </w:t>
      </w:r>
      <w:r w:rsidRPr="00557F3B">
        <w:rPr>
          <w:rFonts w:asciiTheme="minorHAnsi" w:hAnsiTheme="minorHAnsi" w:cstheme="minorHAnsi"/>
          <w:sz w:val="20"/>
          <w:szCs w:val="20"/>
          <w:lang w:val="es-CO"/>
        </w:rPr>
        <w:t xml:space="preserve">la realización, cumplimiento oportuno y efectividad de todas las labores de gestión social establecidas en el contrato. Debe verificar que se elabore el Plan de Gestión Social o se ejecute el mismo, de acuerdo con lo </w:t>
      </w:r>
      <w:r>
        <w:rPr>
          <w:rFonts w:asciiTheme="minorHAnsi" w:hAnsiTheme="minorHAnsi" w:cstheme="minorHAnsi"/>
          <w:sz w:val="20"/>
          <w:szCs w:val="20"/>
          <w:lang w:val="es-CO"/>
        </w:rPr>
        <w:t xml:space="preserve">contemplado </w:t>
      </w:r>
      <w:r w:rsidRPr="00557F3B">
        <w:rPr>
          <w:rFonts w:asciiTheme="minorHAnsi" w:hAnsiTheme="minorHAnsi" w:cstheme="minorHAnsi"/>
          <w:sz w:val="20"/>
          <w:szCs w:val="20"/>
          <w:lang w:val="es-CO"/>
        </w:rPr>
        <w:t xml:space="preserve">en el contrato. </w:t>
      </w:r>
    </w:p>
    <w:p w14:paraId="4892D347" w14:textId="77777777" w:rsidR="004B402E" w:rsidRPr="007B11E2" w:rsidRDefault="004B402E" w:rsidP="00687CD8">
      <w:pPr>
        <w:ind w:left="643"/>
        <w:rPr>
          <w:lang w:val="es-CO"/>
        </w:rPr>
      </w:pPr>
    </w:p>
    <w:p w14:paraId="474B6DC9" w14:textId="064B5AA6" w:rsidR="00E039DD" w:rsidRDefault="00E039DD"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Técnica: </w:t>
      </w:r>
      <w:r>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erificación </w:t>
      </w:r>
      <w:r>
        <w:rPr>
          <w:rFonts w:asciiTheme="minorHAnsi" w:hAnsiTheme="minorHAnsi" w:cstheme="minorHAnsi"/>
          <w:sz w:val="20"/>
          <w:szCs w:val="20"/>
          <w:lang w:val="es-CO"/>
        </w:rPr>
        <w:t xml:space="preserve">de </w:t>
      </w:r>
      <w:r w:rsidRPr="00557F3B">
        <w:rPr>
          <w:rFonts w:asciiTheme="minorHAnsi" w:hAnsiTheme="minorHAnsi" w:cstheme="minorHAnsi"/>
          <w:sz w:val="20"/>
          <w:szCs w:val="20"/>
          <w:lang w:val="es-CO"/>
        </w:rPr>
        <w:t>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w:t>
      </w:r>
      <w:r w:rsidR="00325A34">
        <w:rPr>
          <w:rFonts w:asciiTheme="minorHAnsi" w:hAnsiTheme="minorHAnsi" w:cstheme="minorHAnsi"/>
          <w:sz w:val="20"/>
          <w:szCs w:val="20"/>
          <w:lang w:val="es-CO"/>
        </w:rPr>
        <w:t xml:space="preserve"> y</w:t>
      </w:r>
      <w:r w:rsidRPr="00557F3B">
        <w:rPr>
          <w:rFonts w:asciiTheme="minorHAnsi" w:hAnsiTheme="minorHAnsi" w:cstheme="minorHAnsi"/>
          <w:sz w:val="20"/>
          <w:szCs w:val="20"/>
          <w:lang w:val="es-CO"/>
        </w:rPr>
        <w:t xml:space="preserve"> evaluación de las condiciones, procesos y procedimientos constructivos que deban ser aplicados dentro de la ejecución de obra, </w:t>
      </w:r>
      <w:r>
        <w:rPr>
          <w:rFonts w:asciiTheme="minorHAnsi" w:hAnsiTheme="minorHAnsi" w:cstheme="minorHAnsi"/>
          <w:sz w:val="20"/>
          <w:szCs w:val="20"/>
          <w:lang w:val="es-CO"/>
        </w:rPr>
        <w:t>incluido</w:t>
      </w:r>
      <w:r w:rsidRPr="00557F3B">
        <w:rPr>
          <w:rFonts w:asciiTheme="minorHAnsi" w:hAnsiTheme="minorHAnsi" w:cstheme="minorHAnsi"/>
          <w:sz w:val="20"/>
          <w:szCs w:val="20"/>
          <w:lang w:val="es-CO"/>
        </w:rPr>
        <w:t xml:space="preserve"> además los sistemas constructivos que deben ser implementados según el tipo de obra de infraestructura de transporte a </w:t>
      </w:r>
      <w:r>
        <w:rPr>
          <w:rFonts w:asciiTheme="minorHAnsi" w:hAnsiTheme="minorHAnsi" w:cstheme="minorHAnsi"/>
          <w:sz w:val="20"/>
          <w:szCs w:val="20"/>
          <w:lang w:val="es-CO"/>
        </w:rPr>
        <w:t>realizar</w:t>
      </w:r>
      <w:r w:rsidRPr="00557F3B">
        <w:rPr>
          <w:rFonts w:asciiTheme="minorHAnsi" w:hAnsiTheme="minorHAnsi" w:cstheme="minorHAnsi"/>
          <w:sz w:val="20"/>
          <w:szCs w:val="20"/>
          <w:lang w:val="es-CO"/>
        </w:rPr>
        <w:t xml:space="preserve">. </w:t>
      </w:r>
    </w:p>
    <w:p w14:paraId="78438C2F" w14:textId="77777777" w:rsidR="00654A1E" w:rsidRPr="007B11E2" w:rsidRDefault="00654A1E" w:rsidP="007B11E2">
      <w:pPr>
        <w:ind w:left="643"/>
        <w:rPr>
          <w:lang w:val="es-CO"/>
        </w:rPr>
      </w:pPr>
    </w:p>
    <w:p w14:paraId="0681C87C" w14:textId="5FDDE04A" w:rsidR="0072791A" w:rsidRDefault="0072791A" w:rsidP="001E51B4">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Legalización:</w:t>
      </w:r>
      <w:r w:rsidRPr="00557F3B">
        <w:rPr>
          <w:rFonts w:asciiTheme="minorHAnsi" w:hAnsiTheme="minorHAnsi" w:cstheme="minorBidi"/>
          <w:sz w:val="20"/>
          <w:szCs w:val="20"/>
          <w:lang w:val="es-CO"/>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B02B78">
        <w:rPr>
          <w:rFonts w:asciiTheme="minorHAnsi" w:hAnsiTheme="minorHAnsi" w:cstheme="minorBidi"/>
          <w:sz w:val="20"/>
          <w:szCs w:val="20"/>
          <w:lang w:val="es-CO"/>
        </w:rPr>
        <w:t xml:space="preserve">de acuerdo con el </w:t>
      </w:r>
      <w:r w:rsidRPr="00557F3B">
        <w:rPr>
          <w:rFonts w:asciiTheme="minorHAnsi" w:hAnsiTheme="minorHAnsi" w:cstheme="minorBidi"/>
          <w:sz w:val="20"/>
          <w:szCs w:val="20"/>
          <w:lang w:val="es-CO"/>
        </w:rPr>
        <w:t>literal f del artículo 5</w:t>
      </w:r>
      <w:r w:rsidR="00C64427">
        <w:rPr>
          <w:rFonts w:asciiTheme="minorHAnsi" w:hAnsiTheme="minorHAnsi" w:cstheme="minorBidi"/>
          <w:sz w:val="20"/>
          <w:szCs w:val="20"/>
          <w:lang w:val="es-CO"/>
        </w:rPr>
        <w:t xml:space="preserve"> del referido instrumento</w:t>
      </w:r>
      <w:r w:rsidR="00592393">
        <w:rPr>
          <w:rFonts w:asciiTheme="minorHAnsi" w:hAnsiTheme="minorHAnsi" w:cstheme="minorBidi"/>
          <w:sz w:val="20"/>
          <w:szCs w:val="20"/>
          <w:lang w:val="es-CO"/>
        </w:rPr>
        <w:t xml:space="preserve"> de derecho internacional</w:t>
      </w:r>
      <w:r w:rsidRPr="00557F3B">
        <w:rPr>
          <w:rFonts w:asciiTheme="minorHAnsi" w:hAnsiTheme="minorHAnsi" w:cstheme="minorBidi"/>
          <w:sz w:val="20"/>
          <w:szCs w:val="20"/>
          <w:lang w:val="es-CO"/>
        </w:rPr>
        <w:t xml:space="preserve"> que reglamenta las actuaciones consulares en calidad de notario. </w:t>
      </w:r>
    </w:p>
    <w:p w14:paraId="0072856D" w14:textId="77777777" w:rsidR="00325A34" w:rsidRPr="007B11E2" w:rsidRDefault="00325A34" w:rsidP="007B11E2">
      <w:pPr>
        <w:rPr>
          <w:lang w:val="es-CO"/>
        </w:rPr>
      </w:pPr>
    </w:p>
    <w:p w14:paraId="4D4A3892"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HAnsi"/>
          <w:bCs/>
          <w:sz w:val="20"/>
          <w:szCs w:val="20"/>
          <w:lang w:val="es-CO"/>
        </w:rPr>
      </w:pPr>
      <w:r w:rsidRPr="00557F3B">
        <w:rPr>
          <w:rFonts w:asciiTheme="minorHAnsi" w:hAnsiTheme="minorHAnsi" w:cstheme="minorHAnsi"/>
          <w:b/>
          <w:sz w:val="20"/>
          <w:szCs w:val="20"/>
          <w:lang w:val="es-CO"/>
        </w:rPr>
        <w:t>Manifestación de Interés:</w:t>
      </w:r>
      <w:r w:rsidRPr="00557F3B">
        <w:rPr>
          <w:rFonts w:asciiTheme="minorHAnsi" w:hAnsiTheme="minorHAnsi" w:cstheme="minorHAnsi"/>
          <w:bCs/>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 </w:t>
      </w:r>
    </w:p>
    <w:p w14:paraId="53BE9DC9" w14:textId="77777777" w:rsidR="0026797E" w:rsidRPr="007B11E2" w:rsidRDefault="0026797E" w:rsidP="007B11E2">
      <w:pPr>
        <w:rPr>
          <w:lang w:val="es-CO"/>
        </w:rPr>
      </w:pPr>
    </w:p>
    <w:p w14:paraId="42CCD7F1"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sz w:val="20"/>
          <w:szCs w:val="20"/>
          <w:lang w:val="es-CO"/>
        </w:rPr>
        <w:lastRenderedPageBreak/>
        <w:t xml:space="preserve">Matriz: </w:t>
      </w:r>
      <w:r w:rsidRPr="00557F3B">
        <w:rPr>
          <w:rFonts w:asciiTheme="minorHAnsi" w:hAnsiTheme="minorHAnsi" w:cstheme="minorBidi"/>
          <w:sz w:val="20"/>
          <w:szCs w:val="20"/>
          <w:lang w:val="es-CO"/>
        </w:rPr>
        <w:t xml:space="preserve">Documento que incorpora condiciones técnicas, de riesgos o económicas que debe tener en cuenta el Proponente al momento de estructurar su oferta y ejecutar 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w:t>
      </w:r>
      <w:r w:rsidRPr="00557F3B">
        <w:rPr>
          <w:rFonts w:asciiTheme="minorHAnsi" w:hAnsiTheme="minorHAnsi" w:cstheme="minorBidi"/>
          <w:b/>
          <w:sz w:val="20"/>
          <w:szCs w:val="20"/>
          <w:lang w:val="es-CO"/>
        </w:rPr>
        <w:t xml:space="preserve"> </w:t>
      </w:r>
    </w:p>
    <w:p w14:paraId="5FFA82F2" w14:textId="77777777" w:rsidR="00BE381C" w:rsidRPr="007B11E2" w:rsidRDefault="00BE381C" w:rsidP="007B11E2">
      <w:pPr>
        <w:rPr>
          <w:lang w:val="es-CO"/>
        </w:rPr>
      </w:pPr>
    </w:p>
    <w:p w14:paraId="7B731D99"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Medio Magnético: </w:t>
      </w:r>
      <w:r w:rsidRPr="00557F3B">
        <w:rPr>
          <w:rFonts w:asciiTheme="minorHAnsi" w:hAnsiTheme="minorHAnsi" w:cstheme="minorHAnsi"/>
          <w:sz w:val="20"/>
          <w:szCs w:val="20"/>
          <w:lang w:val="es-CO"/>
        </w:rPr>
        <w:t xml:space="preserve">Dispositivo que utiliza materiales magnéticos para archivar información digital, tales como USB, discos duros o CD que almacenan grandes volúmenes de datos en un espacio físico </w:t>
      </w:r>
      <w:r>
        <w:rPr>
          <w:rFonts w:asciiTheme="minorHAnsi" w:hAnsiTheme="minorHAnsi" w:cstheme="minorHAnsi"/>
          <w:sz w:val="20"/>
          <w:szCs w:val="20"/>
          <w:lang w:val="es-CO"/>
        </w:rPr>
        <w:t>reducido</w:t>
      </w:r>
      <w:r w:rsidRPr="00557F3B">
        <w:rPr>
          <w:rFonts w:asciiTheme="minorHAnsi" w:hAnsiTheme="minorHAnsi" w:cstheme="minorHAnsi"/>
          <w:sz w:val="20"/>
          <w:szCs w:val="20"/>
          <w:lang w:val="es-CO"/>
        </w:rPr>
        <w:t>.</w:t>
      </w:r>
    </w:p>
    <w:p w14:paraId="411EFBA2" w14:textId="77777777" w:rsidR="00EB7451" w:rsidRPr="007B11E2" w:rsidRDefault="00EB7451" w:rsidP="007B11E2">
      <w:pPr>
        <w:rPr>
          <w:lang w:val="es-CO"/>
        </w:rPr>
      </w:pPr>
    </w:p>
    <w:p w14:paraId="04F61CB9" w14:textId="694A1780" w:rsidR="00E0738E" w:rsidRPr="00557F3B" w:rsidRDefault="00E0738E" w:rsidP="007B11E2">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Pago Anticipado:</w:t>
      </w:r>
      <w:r w:rsidRPr="00557F3B">
        <w:rPr>
          <w:rFonts w:ascii="Arial" w:hAnsi="Arial" w:cs="Arial"/>
          <w:sz w:val="22"/>
          <w:szCs w:val="22"/>
          <w:shd w:val="clear" w:color="auto" w:fill="FFFFFF"/>
          <w:lang w:val="es-ES"/>
        </w:rPr>
        <w:t xml:space="preserve"> </w:t>
      </w:r>
      <w:r w:rsidRPr="00557F3B">
        <w:rPr>
          <w:rFonts w:asciiTheme="minorHAnsi" w:hAnsiTheme="minorHAnsi" w:cstheme="minorBidi"/>
          <w:sz w:val="20"/>
          <w:szCs w:val="20"/>
          <w:lang w:val="es-CO"/>
        </w:rPr>
        <w:t xml:space="preserve">Extinción anticipada de obligaciones a través del pago de una parte del precio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ontrato. </w:t>
      </w:r>
    </w:p>
    <w:p w14:paraId="32918294" w14:textId="77777777" w:rsidR="00323C3C" w:rsidRPr="00687CD8" w:rsidRDefault="00323C3C" w:rsidP="00687CD8">
      <w:pPr>
        <w:rPr>
          <w:lang w:val="es-CO"/>
        </w:rPr>
      </w:pPr>
    </w:p>
    <w:p w14:paraId="68A1AC86"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w:t>
      </w:r>
      <w:r w:rsidRPr="00557F3B">
        <w:rPr>
          <w:rFonts w:asciiTheme="minorHAnsi" w:hAnsiTheme="minorHAnsi" w:cstheme="minorHAnsi"/>
          <w:sz w:val="20"/>
          <w:szCs w:val="20"/>
          <w:lang w:val="es-CO"/>
        </w:rPr>
        <w:t xml:space="preserve"> Conjunto de reglas que rigen el Proceso de Contratación y el futuro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ontrato, en los que se señalan las condiciones objetivas, plazos y procedimientos dentro de los cuales los Proponentes deben formular su oferta para participar en el Proceso de Contratación.</w:t>
      </w:r>
    </w:p>
    <w:p w14:paraId="2224A00D" w14:textId="77777777" w:rsidR="00EB7451" w:rsidRPr="007B11E2" w:rsidRDefault="00EB7451" w:rsidP="007B11E2">
      <w:pPr>
        <w:rPr>
          <w:lang w:val="es-CO"/>
        </w:rPr>
      </w:pPr>
    </w:p>
    <w:p w14:paraId="47C23D97" w14:textId="7663A1C2"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 Tipo</w:t>
      </w:r>
      <w:r w:rsidRPr="00557F3B">
        <w:rPr>
          <w:rFonts w:asciiTheme="minorHAnsi" w:hAnsiTheme="minorHAnsi" w:cstheme="minorHAnsi"/>
          <w:sz w:val="20"/>
          <w:szCs w:val="20"/>
          <w:lang w:val="es-CO"/>
        </w:rPr>
        <w:t>: Documento estructurado, actualizado y publicado por</w:t>
      </w:r>
      <w:r w:rsidR="005A14F0">
        <w:rPr>
          <w:rFonts w:asciiTheme="minorHAnsi" w:hAnsiTheme="minorHAnsi" w:cstheme="minorHAnsi"/>
          <w:sz w:val="20"/>
          <w:szCs w:val="20"/>
          <w:lang w:val="es-CO"/>
        </w:rPr>
        <w:t xml:space="preserve"> la Agencia Nacional </w:t>
      </w:r>
      <w:r w:rsidR="007B4694">
        <w:rPr>
          <w:rFonts w:asciiTheme="minorHAnsi" w:hAnsiTheme="minorHAnsi" w:cstheme="minorHAnsi"/>
          <w:sz w:val="20"/>
          <w:szCs w:val="20"/>
          <w:lang w:val="es-CO"/>
        </w:rPr>
        <w:t xml:space="preserve">de Contratación Pública - </w:t>
      </w:r>
      <w:r w:rsidRPr="00557F3B">
        <w:rPr>
          <w:rFonts w:asciiTheme="minorHAnsi" w:hAnsiTheme="minorHAnsi" w:cstheme="minorHAnsi"/>
          <w:sz w:val="20"/>
          <w:szCs w:val="20"/>
          <w:lang w:val="es-CO"/>
        </w:rPr>
        <w:t>Colombia Compra Eficiente que incorpora las condiciones habilitantes, requisitos de puntaje y demás aspectos señalados en el artículo 1 de la Ley 2022 de 2020</w:t>
      </w:r>
      <w:r w:rsidR="009F57CB">
        <w:rPr>
          <w:rFonts w:asciiTheme="minorHAnsi" w:hAnsiTheme="minorHAnsi" w:cstheme="minorHAnsi"/>
          <w:sz w:val="20"/>
          <w:szCs w:val="20"/>
          <w:lang w:val="es-CO"/>
        </w:rPr>
        <w:t xml:space="preserve"> </w:t>
      </w:r>
      <w:r w:rsidR="009F57CB" w:rsidRPr="00687CD8">
        <w:rPr>
          <w:rFonts w:asciiTheme="minorHAnsi" w:hAnsiTheme="minorHAnsi" w:cstheme="minorHAnsi"/>
          <w:sz w:val="20"/>
          <w:szCs w:val="20"/>
          <w:lang w:val="es-CO"/>
        </w:rPr>
        <w:t>o la norma que lo modifique, sustituya o derogue</w:t>
      </w:r>
      <w:r w:rsidRPr="009F57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2E091B55" w14:textId="77777777" w:rsidR="005A14F0" w:rsidRPr="007B11E2" w:rsidRDefault="005A14F0" w:rsidP="007B11E2">
      <w:pPr>
        <w:rPr>
          <w:lang w:val="es-CO"/>
        </w:rPr>
      </w:pPr>
    </w:p>
    <w:p w14:paraId="264F298A" w14:textId="06386BFB"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Precio Global: </w:t>
      </w:r>
      <w:r w:rsidRPr="00557F3B">
        <w:rPr>
          <w:rFonts w:asciiTheme="minorHAnsi" w:hAnsiTheme="minorHAnsi" w:cstheme="minorBidi"/>
          <w:sz w:val="20"/>
          <w:szCs w:val="20"/>
          <w:lang w:val="es-CO"/>
        </w:rPr>
        <w:t xml:space="preserve">Modalidad de pago cierto, cerrado e inalterable como única remuneración </w:t>
      </w:r>
      <w:r>
        <w:rPr>
          <w:rFonts w:asciiTheme="minorHAnsi" w:hAnsiTheme="minorHAnsi" w:cstheme="minorBidi"/>
          <w:sz w:val="20"/>
          <w:szCs w:val="20"/>
          <w:lang w:val="es-CO"/>
        </w:rPr>
        <w:t>por el cumpli</w:t>
      </w:r>
      <w:r w:rsidR="00A75658">
        <w:rPr>
          <w:rFonts w:asciiTheme="minorHAnsi" w:hAnsiTheme="minorHAnsi" w:cstheme="minorBidi"/>
          <w:sz w:val="20"/>
          <w:szCs w:val="20"/>
          <w:lang w:val="es-CO"/>
        </w:rPr>
        <w:t xml:space="preserve">miento </w:t>
      </w:r>
      <w:r>
        <w:rPr>
          <w:rFonts w:asciiTheme="minorHAnsi" w:hAnsiTheme="minorHAnsi" w:cstheme="minorBidi"/>
          <w:sz w:val="20"/>
          <w:szCs w:val="20"/>
          <w:lang w:val="es-CO"/>
        </w:rPr>
        <w:t>d</w:t>
      </w:r>
      <w:r w:rsidRPr="00557F3B">
        <w:rPr>
          <w:rFonts w:asciiTheme="minorHAnsi" w:hAnsiTheme="minorHAnsi" w:cstheme="minorBidi"/>
          <w:sz w:val="20"/>
          <w:szCs w:val="20"/>
          <w:lang w:val="es-CO"/>
        </w:rPr>
        <w:t>el objeto contratado.</w:t>
      </w:r>
    </w:p>
    <w:p w14:paraId="33DE08E4" w14:textId="77777777" w:rsidR="007B4694" w:rsidRPr="007B11E2" w:rsidRDefault="007B4694" w:rsidP="007B11E2">
      <w:pPr>
        <w:rPr>
          <w:lang w:val="es-CO"/>
        </w:rPr>
      </w:pPr>
    </w:p>
    <w:p w14:paraId="6038AC15" w14:textId="3FA73AB8"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Presupuesto Oficial: </w:t>
      </w:r>
      <w:r w:rsidRPr="00557F3B">
        <w:rPr>
          <w:rFonts w:asciiTheme="minorHAnsi" w:hAnsiTheme="minorHAnsi" w:cstheme="minorHAnsi"/>
          <w:sz w:val="20"/>
          <w:szCs w:val="20"/>
          <w:lang w:val="es-CO"/>
        </w:rPr>
        <w:t>Valor total que la Entidad determina como necesario para ejecutar el objeto del contrato con base en el estudio previo y el análisis del sector.</w:t>
      </w:r>
    </w:p>
    <w:p w14:paraId="3DB7157B" w14:textId="77777777" w:rsidR="007B4694" w:rsidRPr="007B11E2" w:rsidRDefault="007B4694" w:rsidP="007B11E2">
      <w:pPr>
        <w:rPr>
          <w:lang w:val="es-CO"/>
        </w:rPr>
      </w:pPr>
    </w:p>
    <w:p w14:paraId="4D2508BB"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Proponente: </w:t>
      </w:r>
      <w:r w:rsidRPr="00557F3B">
        <w:rPr>
          <w:rFonts w:asciiTheme="minorHAnsi" w:hAnsiTheme="minorHAnsi" w:cstheme="minorHAnsi"/>
          <w:sz w:val="20"/>
          <w:szCs w:val="20"/>
          <w:lang w:val="es-CO"/>
        </w:rPr>
        <w:t xml:space="preserve">Persona o grupo de personas que presentan una oferta para participar en el Proceso de Contratación. </w:t>
      </w:r>
    </w:p>
    <w:p w14:paraId="0156863B" w14:textId="77777777" w:rsidR="007B4694" w:rsidRPr="007B11E2" w:rsidRDefault="007B4694" w:rsidP="007B11E2">
      <w:pPr>
        <w:rPr>
          <w:lang w:val="es-CO"/>
        </w:rPr>
      </w:pPr>
    </w:p>
    <w:p w14:paraId="6DA630EF"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Proponente Plural: </w:t>
      </w:r>
      <w:r w:rsidRPr="00557F3B">
        <w:rPr>
          <w:rFonts w:asciiTheme="minorHAnsi" w:hAnsiTheme="minorHAnsi" w:cstheme="minorBidi"/>
          <w:sz w:val="20"/>
          <w:szCs w:val="20"/>
          <w:lang w:val="es-CO"/>
        </w:rPr>
        <w:t>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p>
    <w:p w14:paraId="3E50F77D" w14:textId="77777777" w:rsidR="0064707B" w:rsidRPr="007B11E2" w:rsidRDefault="0064707B" w:rsidP="007B11E2">
      <w:pPr>
        <w:rPr>
          <w:lang w:val="es-CO"/>
        </w:rPr>
      </w:pPr>
    </w:p>
    <w:p w14:paraId="5244BB1F" w14:textId="3D932FCF"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Reembolso de Gastos: </w:t>
      </w:r>
      <w:r w:rsidRPr="00557F3B">
        <w:rPr>
          <w:rFonts w:asciiTheme="minorHAnsi" w:hAnsiTheme="minorHAnsi" w:cstheme="minorBidi"/>
          <w:sz w:val="20"/>
          <w:szCs w:val="20"/>
          <w:lang w:val="es-CO"/>
        </w:rPr>
        <w:t xml:space="preserve">Forma de pago en la cual el Contratista asume los gastos de ejecución del contrato y la Entidad </w:t>
      </w:r>
      <w:r>
        <w:rPr>
          <w:rFonts w:asciiTheme="minorHAnsi" w:hAnsiTheme="minorHAnsi" w:cstheme="minorBidi"/>
          <w:sz w:val="20"/>
          <w:szCs w:val="20"/>
          <w:lang w:val="es-CO"/>
        </w:rPr>
        <w:t xml:space="preserve">periódicamente </w:t>
      </w:r>
      <w:r w:rsidRPr="00557F3B">
        <w:rPr>
          <w:rFonts w:asciiTheme="minorHAnsi" w:hAnsiTheme="minorHAnsi" w:cstheme="minorBidi"/>
          <w:sz w:val="20"/>
          <w:szCs w:val="20"/>
          <w:lang w:val="es-CO"/>
        </w:rPr>
        <w:t>rembolsa dichos gastos y además reconoce a éste los honorarios que se pactan por su gestión.</w:t>
      </w:r>
    </w:p>
    <w:p w14:paraId="0BBB25EA" w14:textId="77777777" w:rsidR="005B716E" w:rsidRPr="007B11E2" w:rsidRDefault="005B716E" w:rsidP="007B11E2">
      <w:pPr>
        <w:rPr>
          <w:lang w:val="es-CO"/>
        </w:rPr>
      </w:pPr>
    </w:p>
    <w:p w14:paraId="6729EF75" w14:textId="77777777" w:rsidR="00E0738E" w:rsidRDefault="00E0738E" w:rsidP="00EB7451">
      <w:pPr>
        <w:pStyle w:val="Invias-VietaNumerada"/>
        <w:numPr>
          <w:ilvl w:val="1"/>
          <w:numId w:val="20"/>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Selección Objetiva: </w:t>
      </w:r>
      <w:r w:rsidRPr="00557F3B">
        <w:rPr>
          <w:rFonts w:asciiTheme="minorHAnsi" w:hAnsiTheme="minorHAnsi" w:cstheme="minorHAnsi"/>
          <w:sz w:val="20"/>
          <w:szCs w:val="20"/>
          <w:lang w:val="es-CO"/>
        </w:rPr>
        <w:t>Principio que busca que la escogencia de los colaboradores de la administración responda a criterios objetivos, en concordancia con los principios que rigen la función administrativa.</w:t>
      </w:r>
      <w:r w:rsidRPr="00557F3B">
        <w:rPr>
          <w:rFonts w:asciiTheme="minorHAnsi" w:hAnsiTheme="minorHAnsi" w:cstheme="minorHAnsi"/>
          <w:b/>
          <w:sz w:val="20"/>
          <w:szCs w:val="20"/>
          <w:lang w:val="es-CO"/>
        </w:rPr>
        <w:t xml:space="preserve"> </w:t>
      </w:r>
    </w:p>
    <w:p w14:paraId="07B5C5A1" w14:textId="77777777" w:rsidR="00901BD1" w:rsidRPr="007B11E2" w:rsidRDefault="00901BD1" w:rsidP="007B11E2">
      <w:pPr>
        <w:rPr>
          <w:lang w:val="es-CO"/>
        </w:rPr>
      </w:pPr>
    </w:p>
    <w:p w14:paraId="48CC4EBB" w14:textId="422CD24F"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Sobre: </w:t>
      </w:r>
      <w:r w:rsidRPr="00557F3B">
        <w:rPr>
          <w:rFonts w:asciiTheme="minorHAnsi" w:hAnsiTheme="minorHAnsi" w:cstheme="minorHAnsi"/>
          <w:bCs/>
          <w:sz w:val="20"/>
          <w:szCs w:val="20"/>
          <w:lang w:val="es-CO"/>
        </w:rPr>
        <w:t>Instrumento</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que permite incluir los documentos relacionados con el cumplimiento de los requisitos habilitantes, así como los requisitos y documentos a los que se les asigna puntaje</w:t>
      </w:r>
      <w:r w:rsidR="004A15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0C05A9F2" w14:textId="77777777" w:rsidR="004D0B82" w:rsidRPr="007B11E2" w:rsidRDefault="004D0B82" w:rsidP="007B11E2">
      <w:pPr>
        <w:rPr>
          <w:lang w:val="es-CO"/>
        </w:rPr>
      </w:pPr>
    </w:p>
    <w:p w14:paraId="494A7A55" w14:textId="3010C4D5"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Subcontratista</w:t>
      </w:r>
      <w:r w:rsidRPr="00557F3B">
        <w:rPr>
          <w:rFonts w:asciiTheme="minorHAnsi" w:hAnsiTheme="minorHAnsi" w:cstheme="minorHAnsi"/>
          <w:sz w:val="20"/>
          <w:szCs w:val="20"/>
          <w:lang w:val="es-CO"/>
        </w:rPr>
        <w:t xml:space="preserve">: Persona natural, jurídica o figura asociativa que contrata el Contratista principal para ejecutar una actividad previamente contratada por una Entidad u otra persona natural o jurídica. </w:t>
      </w:r>
    </w:p>
    <w:p w14:paraId="15D3D389" w14:textId="77777777" w:rsidR="00D45112" w:rsidRPr="007B11E2" w:rsidRDefault="00D45112" w:rsidP="007B11E2">
      <w:pPr>
        <w:rPr>
          <w:lang w:val="es-CO"/>
        </w:rPr>
      </w:pPr>
    </w:p>
    <w:p w14:paraId="6CBA6BF0" w14:textId="77777777" w:rsidR="00FE16F7" w:rsidRPr="00557F3B" w:rsidRDefault="00FE16F7"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Sucursal: </w:t>
      </w:r>
      <w:r w:rsidRPr="00557F3B">
        <w:rPr>
          <w:rFonts w:asciiTheme="minorHAnsi" w:hAnsiTheme="minorHAnsi" w:cstheme="minorHAnsi"/>
          <w:sz w:val="20"/>
          <w:szCs w:val="20"/>
          <w:lang w:val="es-CO"/>
        </w:rPr>
        <w:t>Establecimiento de comercio abierto por una sociedad, dentro o fuera de su domicilio, para desarrollar los negocios sociales o de parte de ellos, administrados por mandatarios con facultades para representar a la sociedad.</w:t>
      </w:r>
    </w:p>
    <w:p w14:paraId="07ACC0A4" w14:textId="77777777" w:rsidR="00C11E7C" w:rsidRPr="007B11E2" w:rsidRDefault="00C11E7C" w:rsidP="007B11E2">
      <w:pPr>
        <w:rPr>
          <w:lang w:val="es-CO"/>
        </w:rPr>
      </w:pPr>
    </w:p>
    <w:p w14:paraId="5A995462" w14:textId="77777777" w:rsidR="002625A5" w:rsidRDefault="002625A5" w:rsidP="00EB7451">
      <w:pPr>
        <w:pStyle w:val="Invias-VietaNumerada"/>
        <w:numPr>
          <w:ilvl w:val="1"/>
          <w:numId w:val="20"/>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Trato Nacional: </w:t>
      </w:r>
      <w:r w:rsidRPr="00557F3B">
        <w:rPr>
          <w:rFonts w:asciiTheme="minorHAnsi" w:hAnsiTheme="minorHAnsi" w:cstheme="minorHAnsi"/>
          <w:sz w:val="20"/>
          <w:szCs w:val="20"/>
          <w:lang w:val="es-CO"/>
        </w:rPr>
        <w:t>Principio según el cual un Estado concede a los nacionales de otro Estado el mismo trato que otorga a sus nacionales.</w:t>
      </w:r>
      <w:r w:rsidRPr="00557F3B">
        <w:rPr>
          <w:rFonts w:asciiTheme="minorHAnsi" w:hAnsiTheme="minorHAnsi" w:cstheme="minorHAnsi"/>
          <w:b/>
          <w:sz w:val="20"/>
          <w:szCs w:val="20"/>
          <w:lang w:val="es-CO"/>
        </w:rPr>
        <w:t xml:space="preserve"> </w:t>
      </w:r>
    </w:p>
    <w:p w14:paraId="7A46D28A" w14:textId="77777777" w:rsidR="00B31AA7" w:rsidRPr="007B11E2" w:rsidRDefault="00B31AA7" w:rsidP="007B11E2">
      <w:pPr>
        <w:rPr>
          <w:lang w:val="es-CO"/>
        </w:rPr>
      </w:pPr>
    </w:p>
    <w:p w14:paraId="0F0B9F19" w14:textId="77777777" w:rsidR="0063401D" w:rsidRDefault="0063401D" w:rsidP="00EB7451">
      <w:pPr>
        <w:pStyle w:val="Invias-VietaNumerada"/>
        <w:numPr>
          <w:ilvl w:val="1"/>
          <w:numId w:val="20"/>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bCs/>
          <w:sz w:val="20"/>
          <w:szCs w:val="20"/>
          <w:lang w:val="es-CO"/>
        </w:rPr>
        <w:t xml:space="preserve">Unión Temporal: </w:t>
      </w:r>
      <w:r w:rsidRPr="00557F3B">
        <w:rPr>
          <w:rFonts w:asciiTheme="minorHAnsi" w:hAnsiTheme="minorHAnsi" w:cstheme="minorBidi"/>
          <w:sz w:val="20"/>
          <w:szCs w:val="20"/>
          <w:lang w:val="es-CO"/>
        </w:rPr>
        <w:t xml:space="preserve">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 se imponen de acuerdo con la participación en la ejecución de cada uno de sus integrantes.</w:t>
      </w:r>
      <w:r w:rsidRPr="00557F3B">
        <w:rPr>
          <w:rFonts w:asciiTheme="minorHAnsi" w:hAnsiTheme="minorHAnsi" w:cstheme="minorBidi"/>
          <w:b/>
          <w:bCs/>
          <w:sz w:val="20"/>
          <w:szCs w:val="20"/>
          <w:lang w:val="es-CO"/>
        </w:rPr>
        <w:t xml:space="preserve"> </w:t>
      </w:r>
    </w:p>
    <w:p w14:paraId="2ADC8D9B" w14:textId="77777777" w:rsidR="00A8330E" w:rsidRPr="007B11E2" w:rsidRDefault="00A8330E" w:rsidP="007B11E2">
      <w:pPr>
        <w:rPr>
          <w:lang w:val="es-CO"/>
        </w:rPr>
      </w:pPr>
    </w:p>
    <w:p w14:paraId="160EDB38" w14:textId="77777777" w:rsidR="0063401D" w:rsidRPr="00557F3B" w:rsidRDefault="0063401D"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Utilidad Operacional: </w:t>
      </w:r>
      <w:r w:rsidRPr="00557F3B">
        <w:rPr>
          <w:rFonts w:asciiTheme="minorHAnsi" w:hAnsiTheme="minorHAnsi" w:cstheme="minorBidi"/>
          <w:sz w:val="20"/>
          <w:szCs w:val="20"/>
          <w:lang w:val="es-CO"/>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accesorios a la actividad principal.</w:t>
      </w:r>
    </w:p>
    <w:p w14:paraId="7DD428B1" w14:textId="77777777" w:rsidR="00A8330E" w:rsidRPr="007B11E2" w:rsidRDefault="00A8330E" w:rsidP="007B11E2">
      <w:pPr>
        <w:rPr>
          <w:lang w:val="es-CO"/>
        </w:rPr>
      </w:pPr>
    </w:p>
    <w:p w14:paraId="377E2FA2" w14:textId="77777777" w:rsidR="0063401D" w:rsidRPr="00557F3B" w:rsidRDefault="0063401D" w:rsidP="007B11E2">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Vigencia Fiscal: </w:t>
      </w:r>
      <w:r w:rsidRPr="00557F3B">
        <w:rPr>
          <w:rFonts w:asciiTheme="minorHAnsi" w:hAnsiTheme="minorHAnsi" w:cstheme="minorHAnsi"/>
          <w:sz w:val="20"/>
          <w:szCs w:val="20"/>
          <w:lang w:val="es-CO"/>
        </w:rPr>
        <w:t>Período que comprende desde el 1 de enero hasta el 31 de diciembre de cada año.</w:t>
      </w:r>
    </w:p>
    <w:p w14:paraId="5B5230E2" w14:textId="77777777" w:rsidR="00AB0DDF" w:rsidRPr="00557F3B" w:rsidRDefault="00AB0DDF" w:rsidP="006B02C3">
      <w:pPr>
        <w:rPr>
          <w:lang w:val="es-CO"/>
        </w:rPr>
      </w:pPr>
    </w:p>
    <w:p w14:paraId="39DB03EE" w14:textId="41408A93" w:rsidR="00541F7D" w:rsidRPr="00557F3B" w:rsidRDefault="00541F7D" w:rsidP="007163E7">
      <w:pPr>
        <w:pStyle w:val="Prrafodelista"/>
        <w:numPr>
          <w:ilvl w:val="0"/>
          <w:numId w:val="15"/>
        </w:numPr>
        <w:rPr>
          <w:rFonts w:cstheme="minorHAnsi"/>
          <w:b/>
          <w:sz w:val="20"/>
          <w:szCs w:val="20"/>
          <w:lang w:val="es-CO"/>
        </w:rPr>
      </w:pPr>
      <w:r w:rsidRPr="00557F3B">
        <w:rPr>
          <w:rFonts w:cstheme="minorHAnsi"/>
          <w:b/>
          <w:sz w:val="20"/>
          <w:szCs w:val="20"/>
          <w:lang w:val="es-CO"/>
        </w:rPr>
        <w:t xml:space="preserve">GLOSARIO </w:t>
      </w:r>
      <w:r w:rsidR="00A360D7" w:rsidRPr="00557F3B">
        <w:rPr>
          <w:rFonts w:cstheme="minorHAnsi"/>
          <w:b/>
          <w:sz w:val="20"/>
          <w:szCs w:val="20"/>
          <w:lang w:val="es-CO"/>
        </w:rPr>
        <w:t>ESPECÍFICO</w:t>
      </w:r>
      <w:r w:rsidR="00B907B0" w:rsidRPr="00557F3B">
        <w:rPr>
          <w:rFonts w:cstheme="minorHAnsi"/>
          <w:b/>
          <w:sz w:val="20"/>
          <w:szCs w:val="20"/>
          <w:lang w:val="es-CO"/>
        </w:rPr>
        <w:t xml:space="preserve"> TÉCNICO</w:t>
      </w:r>
      <w:r w:rsidR="00B41F11" w:rsidRPr="00557F3B">
        <w:rPr>
          <w:rFonts w:cstheme="minorHAnsi"/>
          <w:b/>
          <w:sz w:val="20"/>
          <w:szCs w:val="20"/>
          <w:lang w:val="es-CO"/>
        </w:rPr>
        <w:t xml:space="preserve"> </w:t>
      </w:r>
    </w:p>
    <w:p w14:paraId="2232A651" w14:textId="77777777" w:rsidR="007163E7" w:rsidRPr="00557F3B" w:rsidRDefault="007163E7" w:rsidP="007163E7">
      <w:pPr>
        <w:rPr>
          <w:rFonts w:cstheme="minorHAnsi"/>
          <w:b/>
          <w:sz w:val="20"/>
          <w:szCs w:val="20"/>
          <w:lang w:val="es-CO"/>
        </w:rPr>
      </w:pPr>
    </w:p>
    <w:p w14:paraId="0C2337A3" w14:textId="4C4B6B9F" w:rsidR="00071442" w:rsidRPr="00557F3B" w:rsidDel="00400A79" w:rsidRDefault="007072E4" w:rsidP="6EA1625E">
      <w:pPr>
        <w:jc w:val="both"/>
        <w:rPr>
          <w:del w:id="0" w:author="Oscar David Fonseca Acero" w:date="2024-09-02T11:23:00Z" w16du:dateUtc="2024-09-02T16:23:00Z"/>
          <w:rFonts w:eastAsia="Arial"/>
          <w:sz w:val="20"/>
          <w:szCs w:val="20"/>
          <w:lang w:val="es-CO"/>
        </w:rPr>
      </w:pPr>
      <w:del w:id="1" w:author="Oscar David Fonseca Acero" w:date="2024-09-02T11:23:00Z" w16du:dateUtc="2024-09-02T16:23:00Z">
        <w:r w:rsidRPr="00687CD8" w:rsidDel="00400A79">
          <w:rPr>
            <w:rFonts w:eastAsia="Arial"/>
            <w:sz w:val="20"/>
            <w:szCs w:val="20"/>
            <w:highlight w:val="lightGray"/>
            <w:lang w:val="es-CO"/>
          </w:rPr>
          <w:delText>[</w:delText>
        </w:r>
        <w:r w:rsidR="00071442" w:rsidRPr="00341F08" w:rsidDel="00400A79">
          <w:rPr>
            <w:rFonts w:eastAsia="Arial"/>
            <w:sz w:val="20"/>
            <w:szCs w:val="20"/>
            <w:highlight w:val="lightGray"/>
            <w:lang w:val="es-CO"/>
          </w:rPr>
          <w:delText xml:space="preserve">La </w:delText>
        </w:r>
        <w:r w:rsidR="00071442" w:rsidRPr="00557F3B" w:rsidDel="00400A79">
          <w:rPr>
            <w:rFonts w:eastAsia="Arial"/>
            <w:sz w:val="20"/>
            <w:szCs w:val="20"/>
            <w:highlight w:val="lightGray"/>
            <w:lang w:val="es-CO"/>
          </w:rPr>
          <w:delText>Entidad deberá inc</w:delText>
        </w:r>
        <w:r w:rsidR="00BB2ED5" w:rsidRPr="00557F3B" w:rsidDel="00400A79">
          <w:rPr>
            <w:rFonts w:eastAsia="Arial"/>
            <w:sz w:val="20"/>
            <w:szCs w:val="20"/>
            <w:highlight w:val="lightGray"/>
            <w:lang w:val="es-CO"/>
          </w:rPr>
          <w:delText>orporar</w:delText>
        </w:r>
        <w:r w:rsidR="00071442" w:rsidRPr="00557F3B" w:rsidDel="00400A79">
          <w:rPr>
            <w:rFonts w:eastAsia="Arial"/>
            <w:sz w:val="20"/>
            <w:szCs w:val="20"/>
            <w:highlight w:val="lightGray"/>
            <w:lang w:val="es-CO"/>
          </w:rPr>
          <w:delText xml:space="preserve"> en orden alfabético los conceptos adicionales que apli</w:delText>
        </w:r>
        <w:r w:rsidR="00BB2ED5" w:rsidRPr="00557F3B" w:rsidDel="00400A79">
          <w:rPr>
            <w:rFonts w:eastAsia="Arial"/>
            <w:sz w:val="20"/>
            <w:szCs w:val="20"/>
            <w:highlight w:val="lightGray"/>
            <w:lang w:val="es-CO"/>
          </w:rPr>
          <w:delText>quen</w:delText>
        </w:r>
        <w:r w:rsidR="00071442" w:rsidRPr="00557F3B" w:rsidDel="00400A79">
          <w:rPr>
            <w:rFonts w:eastAsia="Arial"/>
            <w:sz w:val="20"/>
            <w:szCs w:val="20"/>
            <w:highlight w:val="lightGray"/>
            <w:lang w:val="es-CO"/>
          </w:rPr>
          <w:delText xml:space="preserve"> al </w:delText>
        </w:r>
        <w:r w:rsidR="00B877D4" w:rsidRPr="00557F3B" w:rsidDel="00400A79">
          <w:rPr>
            <w:rFonts w:eastAsia="Arial"/>
            <w:sz w:val="20"/>
            <w:szCs w:val="20"/>
            <w:highlight w:val="lightGray"/>
            <w:lang w:val="es-CO"/>
          </w:rPr>
          <w:delText>P</w:delText>
        </w:r>
        <w:r w:rsidR="00071442" w:rsidRPr="00557F3B" w:rsidDel="00400A79">
          <w:rPr>
            <w:rFonts w:eastAsia="Arial"/>
            <w:sz w:val="20"/>
            <w:szCs w:val="20"/>
            <w:highlight w:val="lightGray"/>
            <w:lang w:val="es-CO"/>
          </w:rPr>
          <w:delText xml:space="preserve">roceso de </w:delText>
        </w:r>
        <w:r w:rsidR="00B877D4" w:rsidRPr="00557F3B" w:rsidDel="00400A79">
          <w:rPr>
            <w:rFonts w:eastAsia="Arial"/>
            <w:sz w:val="20"/>
            <w:szCs w:val="20"/>
            <w:highlight w:val="lightGray"/>
            <w:lang w:val="es-CO"/>
          </w:rPr>
          <w:delText xml:space="preserve">Contratación </w:delText>
        </w:r>
        <w:r w:rsidR="00071442" w:rsidRPr="00557F3B" w:rsidDel="00400A79">
          <w:rPr>
            <w:rFonts w:eastAsia="Arial"/>
            <w:sz w:val="20"/>
            <w:szCs w:val="20"/>
            <w:highlight w:val="lightGray"/>
            <w:lang w:val="es-CO"/>
          </w:rPr>
          <w:delText xml:space="preserve">que no estén incluidos en el </w:delText>
        </w:r>
        <w:r w:rsidR="00071442" w:rsidRPr="00341F08" w:rsidDel="00400A79">
          <w:rPr>
            <w:rFonts w:eastAsia="Arial"/>
            <w:sz w:val="20"/>
            <w:szCs w:val="20"/>
            <w:highlight w:val="lightGray"/>
            <w:lang w:val="es-CO"/>
          </w:rPr>
          <w:delText>presente anexo</w:delText>
        </w:r>
        <w:r w:rsidR="00C82449" w:rsidRPr="00687CD8" w:rsidDel="00400A79">
          <w:rPr>
            <w:rFonts w:eastAsia="Arial"/>
            <w:sz w:val="20"/>
            <w:szCs w:val="20"/>
            <w:highlight w:val="lightGray"/>
            <w:lang w:val="es-CO"/>
          </w:rPr>
          <w:delText xml:space="preserve"> </w:delText>
        </w:r>
        <w:r w:rsidR="00C82449" w:rsidRPr="00341F08" w:rsidDel="00400A79">
          <w:rPr>
            <w:rFonts w:eastAsia="Arial" w:cstheme="minorHAnsi"/>
            <w:sz w:val="20"/>
            <w:szCs w:val="20"/>
            <w:highlight w:val="lightGray"/>
            <w:lang w:val="es-ES"/>
          </w:rPr>
          <w:delText xml:space="preserve">o </w:delText>
        </w:r>
        <w:r w:rsidR="00C82449" w:rsidRPr="00547D84" w:rsidDel="00400A79">
          <w:rPr>
            <w:rFonts w:eastAsia="Arial" w:cstheme="minorHAnsi"/>
            <w:sz w:val="20"/>
            <w:szCs w:val="20"/>
            <w:highlight w:val="lightGray"/>
            <w:lang w:val="es-ES"/>
          </w:rPr>
          <w:delText>en la normatividad que sea aplicable en la materia de infraestructura de transporte, como es el caso de la Ley 1682 de 2013</w:delText>
        </w:r>
        <w:r w:rsidR="00071442" w:rsidRPr="00557F3B" w:rsidDel="00400A79">
          <w:rPr>
            <w:rFonts w:eastAsia="Arial"/>
            <w:sz w:val="20"/>
            <w:szCs w:val="20"/>
            <w:lang w:val="es-CO"/>
          </w:rPr>
          <w:delText xml:space="preserve">] </w:delText>
        </w:r>
      </w:del>
    </w:p>
    <w:p w14:paraId="3E232EE6" w14:textId="046C943F" w:rsidR="00280406" w:rsidRPr="00557F3B" w:rsidDel="00400A79" w:rsidRDefault="00280406" w:rsidP="007163E7">
      <w:pPr>
        <w:rPr>
          <w:del w:id="2" w:author="Oscar David Fonseca Acero" w:date="2024-09-02T11:23:00Z" w16du:dateUtc="2024-09-02T16:23:00Z"/>
          <w:rFonts w:eastAsia="Arial" w:cstheme="minorHAnsi"/>
          <w:sz w:val="20"/>
          <w:szCs w:val="20"/>
          <w:lang w:val="es-CO"/>
        </w:rPr>
      </w:pPr>
    </w:p>
    <w:p w14:paraId="17B64A8B" w14:textId="2A8CFE23" w:rsidR="00280406" w:rsidRPr="00557F3B" w:rsidDel="00400A79" w:rsidRDefault="00280406" w:rsidP="006B02C3">
      <w:pPr>
        <w:jc w:val="both"/>
        <w:rPr>
          <w:del w:id="3" w:author="Oscar David Fonseca Acero" w:date="2024-09-02T11:23:00Z" w16du:dateUtc="2024-09-02T16:23:00Z"/>
          <w:rFonts w:cstheme="minorHAnsi"/>
          <w:b/>
          <w:sz w:val="20"/>
          <w:szCs w:val="20"/>
          <w:lang w:val="es-CO"/>
        </w:rPr>
      </w:pPr>
      <w:del w:id="4" w:author="Oscar David Fonseca Acero" w:date="2024-09-02T11:23:00Z" w16du:dateUtc="2024-09-02T16:23:00Z">
        <w:r w:rsidRPr="00687CD8" w:rsidDel="00400A79">
          <w:rPr>
            <w:rFonts w:eastAsia="Arial" w:cstheme="minorHAnsi"/>
            <w:sz w:val="20"/>
            <w:szCs w:val="20"/>
            <w:highlight w:val="lightGray"/>
            <w:lang w:val="es-CO"/>
          </w:rPr>
          <w:delText>[</w:delText>
        </w:r>
        <w:r w:rsidRPr="00341F08" w:rsidDel="00400A79">
          <w:rPr>
            <w:rFonts w:eastAsia="Arial" w:cstheme="minorHAnsi"/>
            <w:sz w:val="20"/>
            <w:szCs w:val="20"/>
            <w:highlight w:val="lightGray"/>
            <w:lang w:val="es-CO"/>
          </w:rPr>
          <w:delText xml:space="preserve">Respecto </w:delText>
        </w:r>
        <w:r w:rsidRPr="00557F3B" w:rsidDel="00400A79">
          <w:rPr>
            <w:rFonts w:eastAsia="Arial" w:cstheme="minorHAnsi"/>
            <w:sz w:val="20"/>
            <w:szCs w:val="20"/>
            <w:highlight w:val="lightGray"/>
            <w:lang w:val="es-CO"/>
          </w:rPr>
          <w:delText xml:space="preserve">a la categorización de las vías, se </w:delText>
        </w:r>
        <w:r w:rsidR="00201227" w:rsidRPr="00557F3B" w:rsidDel="00400A79">
          <w:rPr>
            <w:rFonts w:eastAsia="Arial" w:cstheme="minorHAnsi"/>
            <w:sz w:val="20"/>
            <w:szCs w:val="20"/>
            <w:highlight w:val="lightGray"/>
            <w:lang w:val="es-CO"/>
          </w:rPr>
          <w:delText xml:space="preserve">maneja en los </w:delText>
        </w:r>
        <w:r w:rsidR="00851F8B" w:rsidDel="00400A79">
          <w:rPr>
            <w:rFonts w:eastAsia="Arial" w:cstheme="minorHAnsi"/>
            <w:sz w:val="20"/>
            <w:szCs w:val="20"/>
            <w:highlight w:val="lightGray"/>
            <w:lang w:val="es-CO"/>
          </w:rPr>
          <w:delText>D</w:delText>
        </w:r>
        <w:r w:rsidR="00201227" w:rsidRPr="00557F3B" w:rsidDel="00400A79">
          <w:rPr>
            <w:rFonts w:eastAsia="Arial" w:cstheme="minorHAnsi"/>
            <w:sz w:val="20"/>
            <w:szCs w:val="20"/>
            <w:highlight w:val="lightGray"/>
            <w:lang w:val="es-CO"/>
          </w:rPr>
          <w:delText xml:space="preserve">ocumentos </w:delText>
        </w:r>
        <w:r w:rsidR="00851F8B" w:rsidDel="00400A79">
          <w:rPr>
            <w:rFonts w:eastAsia="Arial" w:cstheme="minorHAnsi"/>
            <w:sz w:val="20"/>
            <w:szCs w:val="20"/>
            <w:highlight w:val="lightGray"/>
            <w:lang w:val="es-CO"/>
          </w:rPr>
          <w:delText>T</w:delText>
        </w:r>
        <w:r w:rsidR="00201227" w:rsidRPr="00557F3B" w:rsidDel="00400A79">
          <w:rPr>
            <w:rFonts w:eastAsia="Arial" w:cstheme="minorHAnsi"/>
            <w:sz w:val="20"/>
            <w:szCs w:val="20"/>
            <w:highlight w:val="lightGray"/>
            <w:lang w:val="es-CO"/>
          </w:rPr>
          <w:delText xml:space="preserve">ipo la definición de </w:delText>
        </w:r>
        <w:r w:rsidR="00D841E5" w:rsidDel="00400A79">
          <w:rPr>
            <w:rFonts w:eastAsia="Arial" w:cstheme="minorHAnsi"/>
            <w:sz w:val="20"/>
            <w:szCs w:val="20"/>
            <w:highlight w:val="lightGray"/>
            <w:lang w:val="es-CO"/>
          </w:rPr>
          <w:delText>V</w:delText>
        </w:r>
        <w:r w:rsidR="00201227" w:rsidRPr="00557F3B" w:rsidDel="00400A79">
          <w:rPr>
            <w:rFonts w:eastAsia="Arial" w:cstheme="minorHAnsi"/>
            <w:sz w:val="20"/>
            <w:szCs w:val="20"/>
            <w:highlight w:val="lightGray"/>
            <w:lang w:val="es-CO"/>
          </w:rPr>
          <w:delText xml:space="preserve">ías primarias, secundarias o terciaras, hasta que se cumpla el plazo establecido en la Resolución 411 del </w:delText>
        </w:r>
        <w:r w:rsidR="004C5A8E" w:rsidRPr="00557F3B" w:rsidDel="00400A79">
          <w:rPr>
            <w:rFonts w:eastAsia="Arial" w:cstheme="minorHAnsi"/>
            <w:sz w:val="20"/>
            <w:szCs w:val="20"/>
            <w:highlight w:val="lightGray"/>
            <w:lang w:val="es-CO"/>
          </w:rPr>
          <w:delText>26 de febrero de 2020 por parte del Ministerio de Transporte</w:delText>
        </w:r>
        <w:r w:rsidR="00AB0DDF" w:rsidRPr="00557F3B" w:rsidDel="00400A79">
          <w:rPr>
            <w:rFonts w:eastAsia="Arial" w:cstheme="minorHAnsi"/>
            <w:sz w:val="20"/>
            <w:szCs w:val="20"/>
            <w:highlight w:val="lightGray"/>
            <w:lang w:val="es-CO"/>
          </w:rPr>
          <w:delText>, o aquellas que las modifiquen, adición o deroguen</w:delText>
        </w:r>
        <w:r w:rsidR="004C5A8E" w:rsidRPr="00557F3B" w:rsidDel="00400A79">
          <w:rPr>
            <w:rFonts w:eastAsia="Arial" w:cstheme="minorHAnsi"/>
            <w:sz w:val="20"/>
            <w:szCs w:val="20"/>
            <w:highlight w:val="lightGray"/>
            <w:lang w:val="es-CO"/>
          </w:rPr>
          <w:delText xml:space="preserve">; en la cual se detallan los lineamientos de categorización de vías de primer, segundo y tercer orden de acuerdo con la </w:delText>
        </w:r>
        <w:r w:rsidR="004C5A8E" w:rsidRPr="00557F3B" w:rsidDel="00400A79">
          <w:rPr>
            <w:rFonts w:eastAsia="Arial" w:cstheme="minorHAnsi"/>
            <w:i/>
            <w:iCs/>
            <w:sz w:val="20"/>
            <w:szCs w:val="20"/>
            <w:highlight w:val="lightGray"/>
            <w:lang w:val="es-CO"/>
          </w:rPr>
          <w:delText xml:space="preserve">matriz </w:delText>
        </w:r>
        <w:r w:rsidR="00AB0DDF" w:rsidRPr="00557F3B" w:rsidDel="00400A79">
          <w:rPr>
            <w:rFonts w:eastAsia="Arial" w:cstheme="minorHAnsi"/>
            <w:i/>
            <w:iCs/>
            <w:sz w:val="20"/>
            <w:szCs w:val="20"/>
            <w:highlight w:val="lightGray"/>
            <w:lang w:val="es-CO"/>
          </w:rPr>
          <w:delText>y guía para realizar la categorización de la red vial nacional</w:delText>
        </w:r>
        <w:r w:rsidR="00AB0DDF" w:rsidRPr="00557F3B" w:rsidDel="00400A79">
          <w:rPr>
            <w:rFonts w:eastAsia="Arial" w:cstheme="minorHAnsi"/>
            <w:sz w:val="20"/>
            <w:szCs w:val="20"/>
            <w:highlight w:val="lightGray"/>
            <w:lang w:val="es-CO"/>
          </w:rPr>
          <w:delText>.</w:delText>
        </w:r>
        <w:r w:rsidRPr="00557F3B" w:rsidDel="00400A79">
          <w:rPr>
            <w:rFonts w:eastAsia="Arial" w:cstheme="minorHAnsi"/>
            <w:sz w:val="20"/>
            <w:szCs w:val="20"/>
            <w:lang w:val="es-CO"/>
          </w:rPr>
          <w:delText>]</w:delText>
        </w:r>
      </w:del>
    </w:p>
    <w:p w14:paraId="3E1A2342" w14:textId="77777777" w:rsidR="00071442" w:rsidRPr="00557F3B" w:rsidRDefault="00071442" w:rsidP="007163E7">
      <w:pPr>
        <w:rPr>
          <w:rFonts w:cstheme="minorHAnsi"/>
          <w:b/>
          <w:bCs/>
          <w:sz w:val="20"/>
          <w:szCs w:val="20"/>
          <w:lang w:val="es-CO"/>
        </w:rPr>
      </w:pPr>
    </w:p>
    <w:p w14:paraId="1A0DB9F5" w14:textId="7EF8622F" w:rsidR="00AD04E7" w:rsidRPr="00557F3B" w:rsidRDefault="00AD04E7" w:rsidP="00AD04E7">
      <w:pPr>
        <w:pStyle w:val="Prrafodelista"/>
        <w:numPr>
          <w:ilvl w:val="1"/>
          <w:numId w:val="22"/>
        </w:numPr>
        <w:ind w:left="720" w:hanging="436"/>
        <w:jc w:val="both"/>
        <w:rPr>
          <w:rFonts w:cstheme="minorHAnsi"/>
          <w:sz w:val="20"/>
          <w:szCs w:val="20"/>
          <w:lang w:val="es-CO"/>
        </w:rPr>
      </w:pPr>
      <w:r w:rsidRPr="00557F3B">
        <w:rPr>
          <w:rFonts w:cstheme="minorHAnsi"/>
          <w:b/>
          <w:bCs/>
          <w:sz w:val="20"/>
          <w:szCs w:val="20"/>
          <w:lang w:val="es-CO"/>
        </w:rPr>
        <w:t>Accesibilidad</w:t>
      </w:r>
      <w:r w:rsidRPr="00557F3B">
        <w:rPr>
          <w:rFonts w:cstheme="minorHAnsi"/>
          <w:sz w:val="20"/>
          <w:szCs w:val="20"/>
          <w:lang w:val="es-CO"/>
        </w:rPr>
        <w:t>: Condición que permite, en cualquier espacio o ambiente ya sea interior o exterior, el fácil y seguro desplazamiento de la población en general y el uso en forma confiable, eficiente y autónoma de los servicios instalados en esos ambientes.</w:t>
      </w:r>
    </w:p>
    <w:p w14:paraId="19DB9E29" w14:textId="3AFCDC44" w:rsidR="00D00C0A" w:rsidRPr="00557F3B" w:rsidRDefault="00D00C0A" w:rsidP="00D00C0A">
      <w:pPr>
        <w:jc w:val="both"/>
        <w:rPr>
          <w:rFonts w:cstheme="minorHAnsi"/>
          <w:sz w:val="20"/>
          <w:szCs w:val="20"/>
          <w:lang w:val="es-CO"/>
        </w:rPr>
      </w:pPr>
    </w:p>
    <w:p w14:paraId="53C5995B" w14:textId="6FA780B3" w:rsidR="00D00C0A" w:rsidRPr="00557F3B" w:rsidRDefault="00D00C0A" w:rsidP="000F00A4">
      <w:pPr>
        <w:numPr>
          <w:ilvl w:val="1"/>
          <w:numId w:val="22"/>
        </w:numPr>
        <w:ind w:hanging="502"/>
        <w:jc w:val="both"/>
        <w:rPr>
          <w:rFonts w:cstheme="minorHAnsi"/>
          <w:sz w:val="20"/>
          <w:szCs w:val="20"/>
          <w:lang w:val="es-CO"/>
        </w:rPr>
      </w:pPr>
      <w:r w:rsidRPr="00557F3B">
        <w:rPr>
          <w:rFonts w:cstheme="minorHAnsi"/>
          <w:b/>
          <w:bCs/>
          <w:sz w:val="20"/>
          <w:szCs w:val="20"/>
          <w:lang w:val="es-CO"/>
        </w:rPr>
        <w:t xml:space="preserve">Actividades y </w:t>
      </w:r>
      <w:r w:rsidR="003A458E" w:rsidRPr="00557F3B">
        <w:rPr>
          <w:rFonts w:cstheme="minorHAnsi"/>
          <w:b/>
          <w:bCs/>
          <w:sz w:val="20"/>
          <w:szCs w:val="20"/>
          <w:lang w:val="es-CO"/>
        </w:rPr>
        <w:t>O</w:t>
      </w:r>
      <w:r w:rsidRPr="00557F3B">
        <w:rPr>
          <w:rFonts w:cstheme="minorHAnsi"/>
          <w:b/>
          <w:bCs/>
          <w:sz w:val="20"/>
          <w:szCs w:val="20"/>
          <w:lang w:val="es-CO"/>
        </w:rPr>
        <w:t xml:space="preserve">bras de </w:t>
      </w:r>
      <w:r w:rsidR="003A458E" w:rsidRPr="00557F3B">
        <w:rPr>
          <w:rFonts w:cstheme="minorHAnsi"/>
          <w:b/>
          <w:bCs/>
          <w:sz w:val="20"/>
          <w:szCs w:val="20"/>
          <w:lang w:val="es-CO"/>
        </w:rPr>
        <w:t>P</w:t>
      </w:r>
      <w:r w:rsidRPr="00557F3B">
        <w:rPr>
          <w:rFonts w:cstheme="minorHAnsi"/>
          <w:b/>
          <w:bCs/>
          <w:sz w:val="20"/>
          <w:szCs w:val="20"/>
          <w:lang w:val="es-CO"/>
        </w:rPr>
        <w:t>rotección:</w:t>
      </w:r>
      <w:r w:rsidRPr="00557F3B">
        <w:rPr>
          <w:rFonts w:cstheme="minorHAnsi"/>
          <w:sz w:val="20"/>
          <w:szCs w:val="20"/>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97C9806" w14:textId="77777777" w:rsidR="00AD04E7" w:rsidRPr="00557F3B" w:rsidRDefault="00AD04E7" w:rsidP="00BC22C1">
      <w:pPr>
        <w:pStyle w:val="Prrafodelista"/>
        <w:jc w:val="both"/>
        <w:rPr>
          <w:rFonts w:cstheme="minorHAnsi"/>
          <w:sz w:val="20"/>
          <w:szCs w:val="20"/>
          <w:lang w:val="es-CO"/>
        </w:rPr>
      </w:pPr>
    </w:p>
    <w:p w14:paraId="66F46ADA" w14:textId="64319057" w:rsidR="007072E4" w:rsidRPr="00557F3B" w:rsidRDefault="007072E4" w:rsidP="6EA1625E">
      <w:pPr>
        <w:pStyle w:val="Prrafodelista"/>
        <w:numPr>
          <w:ilvl w:val="1"/>
          <w:numId w:val="22"/>
        </w:numPr>
        <w:ind w:left="720" w:hanging="436"/>
        <w:jc w:val="both"/>
        <w:rPr>
          <w:sz w:val="20"/>
          <w:szCs w:val="20"/>
          <w:lang w:val="es-CO"/>
        </w:rPr>
      </w:pPr>
      <w:r w:rsidRPr="00557F3B">
        <w:rPr>
          <w:b/>
          <w:bCs/>
          <w:sz w:val="20"/>
          <w:szCs w:val="20"/>
          <w:lang w:val="es-CO"/>
        </w:rPr>
        <w:t xml:space="preserve">Actualización Sísmica: </w:t>
      </w:r>
      <w:r w:rsidR="00DB4EDB" w:rsidRPr="00557F3B">
        <w:rPr>
          <w:sz w:val="20"/>
          <w:szCs w:val="20"/>
          <w:lang w:val="es-CO"/>
        </w:rPr>
        <w:t>A</w:t>
      </w:r>
      <w:r w:rsidRPr="00557F3B">
        <w:rPr>
          <w:sz w:val="20"/>
          <w:szCs w:val="20"/>
          <w:lang w:val="es-CO"/>
        </w:rPr>
        <w:t xml:space="preserve">nálisis total de la estructura desde las fundaciones, pasando por la subestructura y su conexión con la superestructura para que al realizar el análisis de vulnerabilidad sísmica se dé la actualización y cumplimiento </w:t>
      </w:r>
      <w:r w:rsidR="74B01DCB" w:rsidRPr="00557F3B">
        <w:rPr>
          <w:sz w:val="20"/>
          <w:szCs w:val="20"/>
          <w:lang w:val="es-CO"/>
        </w:rPr>
        <w:t>con</w:t>
      </w:r>
      <w:r w:rsidRPr="00557F3B">
        <w:rPr>
          <w:sz w:val="20"/>
          <w:szCs w:val="20"/>
          <w:lang w:val="es-CO"/>
        </w:rPr>
        <w:t xml:space="preserve"> lo establecido en la sección A. </w:t>
      </w:r>
      <w:r w:rsidRPr="00687CD8">
        <w:rPr>
          <w:i/>
          <w:iCs/>
          <w:sz w:val="20"/>
          <w:szCs w:val="20"/>
          <w:lang w:val="es-CO"/>
        </w:rPr>
        <w:t xml:space="preserve">3.5 </w:t>
      </w:r>
      <w:r w:rsidR="00C20B0C" w:rsidRPr="00687CD8">
        <w:rPr>
          <w:i/>
          <w:iCs/>
          <w:sz w:val="20"/>
          <w:szCs w:val="20"/>
          <w:lang w:val="es-CO"/>
        </w:rPr>
        <w:t>Cargas por Sismo</w:t>
      </w:r>
      <w:r w:rsidR="00C20B0C" w:rsidRPr="00557F3B">
        <w:rPr>
          <w:sz w:val="20"/>
          <w:szCs w:val="20"/>
          <w:lang w:val="es-CO"/>
        </w:rPr>
        <w:t xml:space="preserve"> </w:t>
      </w:r>
      <w:r w:rsidRPr="00557F3B">
        <w:rPr>
          <w:sz w:val="20"/>
          <w:szCs w:val="20"/>
          <w:lang w:val="es-CO"/>
        </w:rPr>
        <w:t xml:space="preserve">del Código Colombiano de </w:t>
      </w:r>
      <w:r w:rsidR="087A50DF" w:rsidRPr="00557F3B">
        <w:rPr>
          <w:sz w:val="20"/>
          <w:szCs w:val="20"/>
          <w:lang w:val="es-CO"/>
        </w:rPr>
        <w:t>D</w:t>
      </w:r>
      <w:r w:rsidRPr="00557F3B">
        <w:rPr>
          <w:sz w:val="20"/>
          <w:szCs w:val="20"/>
          <w:lang w:val="es-CO"/>
        </w:rPr>
        <w:t xml:space="preserve">iseño </w:t>
      </w:r>
      <w:r w:rsidR="27304185" w:rsidRPr="00557F3B">
        <w:rPr>
          <w:sz w:val="20"/>
          <w:szCs w:val="20"/>
          <w:lang w:val="es-CO"/>
        </w:rPr>
        <w:t>S</w:t>
      </w:r>
      <w:r w:rsidRPr="00557F3B">
        <w:rPr>
          <w:sz w:val="20"/>
          <w:szCs w:val="20"/>
          <w:lang w:val="es-CO"/>
        </w:rPr>
        <w:t xml:space="preserve">ísmico de </w:t>
      </w:r>
      <w:r w:rsidR="361BCCBE" w:rsidRPr="00557F3B">
        <w:rPr>
          <w:sz w:val="20"/>
          <w:szCs w:val="20"/>
          <w:lang w:val="es-CO"/>
        </w:rPr>
        <w:t>P</w:t>
      </w:r>
      <w:r w:rsidRPr="00557F3B">
        <w:rPr>
          <w:sz w:val="20"/>
          <w:szCs w:val="20"/>
          <w:lang w:val="es-CO"/>
        </w:rPr>
        <w:t xml:space="preserve">uentes y de las Normas Colombianas de </w:t>
      </w:r>
      <w:r w:rsidR="423F72E6" w:rsidRPr="00557F3B">
        <w:rPr>
          <w:sz w:val="20"/>
          <w:szCs w:val="20"/>
          <w:lang w:val="es-CO"/>
        </w:rPr>
        <w:t>D</w:t>
      </w:r>
      <w:r w:rsidRPr="00557F3B">
        <w:rPr>
          <w:sz w:val="20"/>
          <w:szCs w:val="20"/>
          <w:lang w:val="es-CO"/>
        </w:rPr>
        <w:t xml:space="preserve">iseño y Construcción Sismo – Resistente. Los procesos constructivos involucran el estudio del espectro sísmico desde el componente geotécnico hasta la forma de implementar los conectores entre la superestructura y la subestructura. </w:t>
      </w:r>
      <w:r w:rsidRPr="00557F3B">
        <w:rPr>
          <w:sz w:val="20"/>
          <w:szCs w:val="20"/>
          <w:lang w:val="es-CO"/>
        </w:rPr>
        <w:lastRenderedPageBreak/>
        <w:t>Estas actividades requieren del mantenimiento y reforzamiento previo de los elementos estructurales.</w:t>
      </w:r>
    </w:p>
    <w:p w14:paraId="70F30D18" w14:textId="77777777" w:rsidR="00E733E9" w:rsidRPr="00557F3B" w:rsidRDefault="00E733E9" w:rsidP="00C718DA">
      <w:pPr>
        <w:pStyle w:val="Prrafodelista"/>
        <w:rPr>
          <w:sz w:val="20"/>
          <w:szCs w:val="20"/>
          <w:lang w:val="es-CO"/>
        </w:rPr>
      </w:pPr>
    </w:p>
    <w:p w14:paraId="13D5177F" w14:textId="1069C13E" w:rsidR="00E733E9" w:rsidRPr="00557F3B" w:rsidRDefault="009C6190" w:rsidP="00C718DA">
      <w:pPr>
        <w:pStyle w:val="Prrafodelista"/>
        <w:numPr>
          <w:ilvl w:val="1"/>
          <w:numId w:val="22"/>
        </w:numPr>
        <w:ind w:left="709" w:hanging="425"/>
        <w:jc w:val="both"/>
        <w:rPr>
          <w:sz w:val="20"/>
          <w:szCs w:val="20"/>
          <w:lang w:val="es-CO"/>
        </w:rPr>
      </w:pPr>
      <w:r w:rsidRPr="00557F3B">
        <w:rPr>
          <w:b/>
          <w:bCs/>
          <w:sz w:val="20"/>
          <w:szCs w:val="20"/>
          <w:lang w:val="es-CO"/>
        </w:rPr>
        <w:t>Administración vial:</w:t>
      </w:r>
      <w:r w:rsidRPr="00557F3B">
        <w:rPr>
          <w:sz w:val="20"/>
          <w:szCs w:val="20"/>
          <w:lang w:val="es-CO"/>
        </w:rPr>
        <w:t xml:space="preserve"> Son contratos consistentes en la administración en forma permanente de un determinado sector de carretera, en un tiempo </w:t>
      </w:r>
      <w:r w:rsidR="008C2668">
        <w:rPr>
          <w:sz w:val="20"/>
          <w:szCs w:val="20"/>
          <w:lang w:val="es-CO"/>
        </w:rPr>
        <w:t>estableci</w:t>
      </w:r>
      <w:r w:rsidRPr="00557F3B">
        <w:rPr>
          <w:sz w:val="20"/>
          <w:szCs w:val="20"/>
          <w:lang w:val="es-CO"/>
        </w:rPr>
        <w:t xml:space="preserve">do, mediante las gestiones, acciones y actividades técnicas y administrativas tendientes a conservar el sector de la carretera nacional, desarrollados por los Administradores Viales, los cuales son </w:t>
      </w:r>
      <w:r w:rsidR="00C20B0C">
        <w:rPr>
          <w:sz w:val="20"/>
          <w:szCs w:val="20"/>
          <w:lang w:val="es-CO"/>
        </w:rPr>
        <w:t>i</w:t>
      </w:r>
      <w:r w:rsidRPr="00557F3B">
        <w:rPr>
          <w:sz w:val="20"/>
          <w:szCs w:val="20"/>
          <w:lang w:val="es-CO"/>
        </w:rPr>
        <w:t>ngeniero</w:t>
      </w:r>
      <w:r w:rsidR="00C42815" w:rsidRPr="00557F3B">
        <w:rPr>
          <w:sz w:val="20"/>
          <w:szCs w:val="20"/>
          <w:lang w:val="es-CO"/>
        </w:rPr>
        <w:t>s</w:t>
      </w:r>
      <w:r w:rsidRPr="00557F3B">
        <w:rPr>
          <w:sz w:val="20"/>
          <w:szCs w:val="20"/>
          <w:lang w:val="es-CO"/>
        </w:rPr>
        <w:t xml:space="preserve"> </w:t>
      </w:r>
      <w:r w:rsidR="00C20B0C">
        <w:rPr>
          <w:sz w:val="20"/>
          <w:szCs w:val="20"/>
          <w:lang w:val="es-CO"/>
        </w:rPr>
        <w:t>c</w:t>
      </w:r>
      <w:r w:rsidRPr="00557F3B">
        <w:rPr>
          <w:sz w:val="20"/>
          <w:szCs w:val="20"/>
          <w:lang w:val="es-CO"/>
        </w:rPr>
        <w:t xml:space="preserve">iviles y/o de </w:t>
      </w:r>
      <w:r w:rsidR="00C20B0C">
        <w:rPr>
          <w:sz w:val="20"/>
          <w:szCs w:val="20"/>
          <w:lang w:val="es-CO"/>
        </w:rPr>
        <w:t>t</w:t>
      </w:r>
      <w:r w:rsidRPr="00557F3B">
        <w:rPr>
          <w:sz w:val="20"/>
          <w:szCs w:val="20"/>
          <w:lang w:val="es-CO"/>
        </w:rPr>
        <w:t xml:space="preserve">ransportes y </w:t>
      </w:r>
      <w:r w:rsidR="00C20B0C">
        <w:rPr>
          <w:sz w:val="20"/>
          <w:szCs w:val="20"/>
          <w:lang w:val="es-CO"/>
        </w:rPr>
        <w:t>v</w:t>
      </w:r>
      <w:r w:rsidRPr="00557F3B">
        <w:rPr>
          <w:sz w:val="20"/>
          <w:szCs w:val="20"/>
          <w:lang w:val="es-CO"/>
        </w:rPr>
        <w:t>ías, quienes realizan labores de dirección del mantenimiento rutinario, vigilancia, monitoreo, evaluación y diagn</w:t>
      </w:r>
      <w:r w:rsidR="00C20B0C">
        <w:rPr>
          <w:sz w:val="20"/>
          <w:szCs w:val="20"/>
          <w:lang w:val="es-CO"/>
        </w:rPr>
        <w:t>ó</w:t>
      </w:r>
      <w:r w:rsidRPr="00557F3B">
        <w:rPr>
          <w:sz w:val="20"/>
          <w:szCs w:val="20"/>
          <w:lang w:val="es-CO"/>
        </w:rPr>
        <w:t>stico continuos del estado de las vías, para garantizar la transitabilidad a los usuarios en condiciones aceptables y seguras, planteando acciones preventivas y correctivas, logrando una reducción en los costos de mantenimiento y conservación de éstas.</w:t>
      </w:r>
    </w:p>
    <w:p w14:paraId="684E4B1B" w14:textId="77777777" w:rsidR="007072E4" w:rsidRPr="00557F3B" w:rsidRDefault="007072E4" w:rsidP="007072E4">
      <w:pPr>
        <w:pStyle w:val="Prrafodelista"/>
        <w:jc w:val="both"/>
        <w:rPr>
          <w:rFonts w:cstheme="minorHAnsi"/>
          <w:b/>
          <w:sz w:val="20"/>
          <w:szCs w:val="20"/>
          <w:lang w:val="es-CO"/>
        </w:rPr>
      </w:pPr>
    </w:p>
    <w:p w14:paraId="2B3B70D5" w14:textId="122523B0" w:rsidR="001620DD" w:rsidRPr="00557F3B" w:rsidRDefault="001620DD" w:rsidP="00E80092">
      <w:pPr>
        <w:pStyle w:val="Prrafodelista"/>
        <w:numPr>
          <w:ilvl w:val="1"/>
          <w:numId w:val="22"/>
        </w:numPr>
        <w:jc w:val="both"/>
        <w:rPr>
          <w:rFonts w:cstheme="minorHAnsi"/>
          <w:sz w:val="20"/>
          <w:szCs w:val="20"/>
          <w:lang w:val="es-CO"/>
        </w:rPr>
      </w:pPr>
      <w:r w:rsidRPr="00557F3B">
        <w:rPr>
          <w:rFonts w:cstheme="minorHAnsi"/>
          <w:b/>
          <w:bCs/>
          <w:sz w:val="20"/>
          <w:szCs w:val="20"/>
          <w:lang w:val="es-CO"/>
        </w:rPr>
        <w:t>Aeródromo:</w:t>
      </w:r>
      <w:r w:rsidRPr="00557F3B">
        <w:rPr>
          <w:rFonts w:cstheme="minorHAnsi"/>
          <w:sz w:val="20"/>
          <w:szCs w:val="20"/>
          <w:lang w:val="es-CO"/>
        </w:rPr>
        <w:t xml:space="preserve"> </w:t>
      </w:r>
      <w:r w:rsidR="008D0073" w:rsidRPr="00557F3B">
        <w:rPr>
          <w:rFonts w:cstheme="minorHAnsi"/>
          <w:sz w:val="20"/>
          <w:szCs w:val="20"/>
          <w:lang w:val="es-CO"/>
        </w:rPr>
        <w:t xml:space="preserve">Es el área definida en tierra o </w:t>
      </w:r>
      <w:r w:rsidR="00C20B0C">
        <w:rPr>
          <w:rFonts w:cstheme="minorHAnsi"/>
          <w:sz w:val="20"/>
          <w:szCs w:val="20"/>
          <w:lang w:val="es-CO"/>
        </w:rPr>
        <w:t xml:space="preserve">en </w:t>
      </w:r>
      <w:r w:rsidR="008D0073" w:rsidRPr="00557F3B">
        <w:rPr>
          <w:rFonts w:cstheme="minorHAnsi"/>
          <w:sz w:val="20"/>
          <w:szCs w:val="20"/>
          <w:lang w:val="es-CO"/>
        </w:rPr>
        <w:t>agua destinada total o parcialmente a la llegada, salida y movimiento en superficie de aeronaves.</w:t>
      </w:r>
    </w:p>
    <w:p w14:paraId="226463B0" w14:textId="77777777" w:rsidR="001620DD" w:rsidRPr="00557F3B" w:rsidRDefault="001620DD" w:rsidP="00DF4807">
      <w:pPr>
        <w:pStyle w:val="Prrafodelista"/>
        <w:rPr>
          <w:rFonts w:cstheme="minorHAnsi"/>
          <w:b/>
          <w:sz w:val="20"/>
          <w:szCs w:val="20"/>
          <w:lang w:val="es-CO"/>
        </w:rPr>
      </w:pPr>
    </w:p>
    <w:p w14:paraId="2EDEEFA9" w14:textId="442713E2" w:rsidR="003121FF" w:rsidRPr="00557F3B" w:rsidRDefault="008D0073" w:rsidP="00DF4807">
      <w:pPr>
        <w:pStyle w:val="Prrafodelista"/>
        <w:ind w:left="786"/>
        <w:jc w:val="both"/>
        <w:rPr>
          <w:rFonts w:cstheme="minorHAnsi"/>
          <w:sz w:val="20"/>
          <w:szCs w:val="20"/>
          <w:lang w:val="es-CO"/>
        </w:rPr>
      </w:pPr>
      <w:r w:rsidRPr="00557F3B">
        <w:rPr>
          <w:rFonts w:cstheme="minorHAnsi"/>
          <w:bCs/>
          <w:sz w:val="20"/>
          <w:szCs w:val="20"/>
          <w:lang w:val="es-CO"/>
        </w:rPr>
        <w:t>Dentro</w:t>
      </w:r>
      <w:r w:rsidR="00B41F11" w:rsidRPr="00557F3B">
        <w:rPr>
          <w:rFonts w:cstheme="minorHAnsi"/>
          <w:bCs/>
          <w:sz w:val="20"/>
          <w:szCs w:val="20"/>
          <w:lang w:val="es-CO"/>
        </w:rPr>
        <w:t xml:space="preserve"> del aeródromo</w:t>
      </w:r>
      <w:r w:rsidRPr="00557F3B">
        <w:rPr>
          <w:rFonts w:cstheme="minorHAnsi"/>
          <w:bCs/>
          <w:sz w:val="20"/>
          <w:szCs w:val="20"/>
          <w:lang w:val="es-CO"/>
        </w:rPr>
        <w:t xml:space="preserve"> se cuenta con </w:t>
      </w:r>
      <w:r w:rsidR="00D71AEF" w:rsidRPr="00557F3B">
        <w:rPr>
          <w:rFonts w:cstheme="minorHAnsi"/>
          <w:bCs/>
          <w:sz w:val="20"/>
          <w:szCs w:val="20"/>
          <w:lang w:val="es-CO"/>
        </w:rPr>
        <w:t xml:space="preserve">el área del aeródromo la cual es </w:t>
      </w:r>
      <w:r w:rsidR="004612AB" w:rsidRPr="00557F3B">
        <w:rPr>
          <w:rFonts w:cstheme="minorHAnsi"/>
          <w:bCs/>
          <w:sz w:val="20"/>
          <w:szCs w:val="20"/>
          <w:lang w:val="es-CO"/>
        </w:rPr>
        <w:t xml:space="preserve">un </w:t>
      </w:r>
      <w:r w:rsidR="000D2684" w:rsidRPr="00557F3B">
        <w:rPr>
          <w:rFonts w:cstheme="minorHAnsi"/>
          <w:bCs/>
          <w:sz w:val="20"/>
          <w:szCs w:val="20"/>
          <w:lang w:val="es-CO"/>
        </w:rPr>
        <w:t xml:space="preserve">sitio destinado al </w:t>
      </w:r>
      <w:r w:rsidR="00501A11" w:rsidRPr="00557F3B">
        <w:rPr>
          <w:rFonts w:cstheme="minorHAnsi"/>
          <w:bCs/>
          <w:sz w:val="20"/>
          <w:szCs w:val="20"/>
          <w:lang w:val="es-CO"/>
        </w:rPr>
        <w:t>despegue y aterrizaje de aero</w:t>
      </w:r>
      <w:r w:rsidR="002148E6" w:rsidRPr="00557F3B">
        <w:rPr>
          <w:rFonts w:cstheme="minorHAnsi"/>
          <w:bCs/>
          <w:sz w:val="20"/>
          <w:szCs w:val="20"/>
          <w:lang w:val="es-CO"/>
        </w:rPr>
        <w:t>naves</w:t>
      </w:r>
      <w:r w:rsidR="00605C87" w:rsidRPr="00557F3B">
        <w:rPr>
          <w:rFonts w:cstheme="minorHAnsi"/>
          <w:bCs/>
          <w:sz w:val="20"/>
          <w:szCs w:val="20"/>
          <w:lang w:val="es-CO"/>
        </w:rPr>
        <w:t>. Est</w:t>
      </w:r>
      <w:r w:rsidR="00A8409A" w:rsidRPr="00557F3B">
        <w:rPr>
          <w:rFonts w:cstheme="minorHAnsi"/>
          <w:bCs/>
          <w:sz w:val="20"/>
          <w:szCs w:val="20"/>
          <w:lang w:val="es-CO"/>
        </w:rPr>
        <w:t xml:space="preserve">as áreas </w:t>
      </w:r>
      <w:r w:rsidR="00B67D39" w:rsidRPr="00557F3B">
        <w:rPr>
          <w:rFonts w:cstheme="minorHAnsi"/>
          <w:bCs/>
          <w:sz w:val="20"/>
          <w:szCs w:val="20"/>
          <w:lang w:val="es-CO"/>
        </w:rPr>
        <w:t>se refieren a</w:t>
      </w:r>
      <w:r w:rsidR="00D71AEF" w:rsidRPr="00557F3B">
        <w:rPr>
          <w:rFonts w:cstheme="minorHAnsi"/>
          <w:bCs/>
          <w:sz w:val="20"/>
          <w:szCs w:val="20"/>
          <w:lang w:val="es-CO"/>
        </w:rPr>
        <w:t>:</w:t>
      </w:r>
    </w:p>
    <w:p w14:paraId="0C9412C3" w14:textId="77777777" w:rsidR="00B67D39" w:rsidRPr="007B11E2" w:rsidRDefault="00B67D39" w:rsidP="00DF4807">
      <w:pPr>
        <w:pStyle w:val="Prrafodelista"/>
        <w:ind w:left="786"/>
        <w:jc w:val="both"/>
        <w:rPr>
          <w:rFonts w:cstheme="minorHAnsi"/>
          <w:i/>
          <w:sz w:val="20"/>
          <w:szCs w:val="20"/>
          <w:u w:val="single"/>
          <w:lang w:val="es-CO"/>
        </w:rPr>
      </w:pPr>
    </w:p>
    <w:p w14:paraId="3E6E01B0" w14:textId="24F92602" w:rsidR="00B41F11" w:rsidRPr="00557F3B" w:rsidRDefault="00B41F11" w:rsidP="00E80092">
      <w:pPr>
        <w:pStyle w:val="Prrafodelista"/>
        <w:numPr>
          <w:ilvl w:val="0"/>
          <w:numId w:val="27"/>
        </w:numPr>
        <w:jc w:val="both"/>
        <w:rPr>
          <w:rFonts w:cstheme="minorHAnsi"/>
          <w:sz w:val="20"/>
          <w:szCs w:val="20"/>
          <w:lang w:val="es-CO"/>
        </w:rPr>
      </w:pPr>
      <w:r w:rsidRPr="007B11E2">
        <w:rPr>
          <w:rFonts w:cstheme="minorHAnsi"/>
          <w:i/>
          <w:sz w:val="20"/>
          <w:szCs w:val="20"/>
          <w:u w:val="single"/>
          <w:lang w:val="es-CO"/>
        </w:rPr>
        <w:t>Lado Aire</w:t>
      </w:r>
      <w:r w:rsidRPr="00557F3B">
        <w:rPr>
          <w:rFonts w:cstheme="minorHAnsi"/>
          <w:sz w:val="20"/>
          <w:szCs w:val="20"/>
          <w:lang w:val="es-CO"/>
        </w:rPr>
        <w:t>: Está compuesto por el área de movimiento de aeronaves, pistas, calles de rodaje, taxeos, hangares y plataformas, cuyo objeto es facilitar la operación de aeronaves y que por su naturaleza el ingreso a esas áreas está sujeto a restricción y/o control del explotador del aeródromo.</w:t>
      </w:r>
    </w:p>
    <w:p w14:paraId="2067124B" w14:textId="77777777" w:rsidR="004612AB" w:rsidRPr="007B11E2" w:rsidRDefault="004612AB" w:rsidP="00DF4807">
      <w:pPr>
        <w:pStyle w:val="Prrafodelista"/>
        <w:ind w:left="1146"/>
        <w:jc w:val="both"/>
        <w:rPr>
          <w:rFonts w:cstheme="minorHAnsi"/>
          <w:i/>
          <w:sz w:val="20"/>
          <w:szCs w:val="20"/>
          <w:u w:val="single"/>
          <w:lang w:val="es-CO"/>
        </w:rPr>
      </w:pPr>
    </w:p>
    <w:p w14:paraId="658B2178" w14:textId="615F13FD" w:rsidR="006D17DA" w:rsidRPr="00557F3B" w:rsidRDefault="00B41F11" w:rsidP="006D17DA">
      <w:pPr>
        <w:pStyle w:val="Prrafodelista"/>
        <w:numPr>
          <w:ilvl w:val="0"/>
          <w:numId w:val="27"/>
        </w:numPr>
        <w:jc w:val="both"/>
        <w:rPr>
          <w:rFonts w:cstheme="minorHAnsi"/>
          <w:sz w:val="20"/>
          <w:szCs w:val="20"/>
          <w:lang w:val="es-CO"/>
        </w:rPr>
      </w:pPr>
      <w:r w:rsidRPr="007B11E2">
        <w:rPr>
          <w:rFonts w:cstheme="minorHAnsi"/>
          <w:i/>
          <w:sz w:val="20"/>
          <w:szCs w:val="20"/>
          <w:u w:val="single"/>
          <w:lang w:val="es-CO"/>
        </w:rPr>
        <w:t>Lado Tierra:</w:t>
      </w:r>
      <w:r w:rsidRPr="00557F3B">
        <w:rPr>
          <w:rFonts w:cstheme="minorHAnsi"/>
          <w:sz w:val="20"/>
          <w:szCs w:val="20"/>
          <w:lang w:val="es-CO"/>
        </w:rPr>
        <w:t xml:space="preserve"> Está compuesta por los edificios, parqueaderos, instalaciones, dispuestos para los usuarios internos o externos del aeropuerto</w:t>
      </w:r>
      <w:r w:rsidR="00201C10" w:rsidRPr="00557F3B">
        <w:rPr>
          <w:rFonts w:cstheme="minorHAnsi"/>
          <w:sz w:val="20"/>
          <w:szCs w:val="20"/>
          <w:lang w:val="es-CO"/>
        </w:rPr>
        <w:t>,</w:t>
      </w:r>
      <w:r w:rsidR="006D17DA" w:rsidRPr="00557F3B">
        <w:rPr>
          <w:rFonts w:cstheme="minorHAnsi"/>
          <w:sz w:val="20"/>
          <w:szCs w:val="20"/>
          <w:lang w:val="es-CO"/>
        </w:rPr>
        <w:t xml:space="preserve"> se dividen en: </w:t>
      </w:r>
    </w:p>
    <w:p w14:paraId="258FD462" w14:textId="77777777" w:rsidR="006D17DA" w:rsidRPr="00557F3B" w:rsidRDefault="006D17DA" w:rsidP="006D17DA">
      <w:pPr>
        <w:pStyle w:val="Prrafodelista"/>
        <w:ind w:left="1146"/>
        <w:jc w:val="both"/>
        <w:rPr>
          <w:rFonts w:cstheme="minorHAnsi"/>
          <w:sz w:val="20"/>
          <w:szCs w:val="20"/>
          <w:lang w:val="es-CO"/>
        </w:rPr>
      </w:pPr>
    </w:p>
    <w:p w14:paraId="19D3861A" w14:textId="2A328CF6" w:rsidR="006D17DA" w:rsidRPr="00557F3B" w:rsidRDefault="006D17DA" w:rsidP="006D17DA">
      <w:pPr>
        <w:pStyle w:val="Prrafodelista"/>
        <w:ind w:left="1146"/>
        <w:jc w:val="both"/>
        <w:rPr>
          <w:rFonts w:cstheme="minorHAnsi"/>
          <w:sz w:val="20"/>
          <w:szCs w:val="20"/>
          <w:lang w:val="es-CO"/>
        </w:rPr>
      </w:pPr>
      <w:r w:rsidRPr="00557F3B">
        <w:rPr>
          <w:rFonts w:cstheme="minorHAnsi"/>
          <w:sz w:val="20"/>
          <w:szCs w:val="20"/>
          <w:lang w:val="es-CO"/>
        </w:rPr>
        <w:t xml:space="preserve">1. Áreas públicas: </w:t>
      </w:r>
      <w:r w:rsidR="0059609D">
        <w:rPr>
          <w:rFonts w:cstheme="minorHAnsi"/>
          <w:sz w:val="20"/>
          <w:szCs w:val="20"/>
          <w:lang w:val="es-CO"/>
        </w:rPr>
        <w:t>E</w:t>
      </w:r>
      <w:r w:rsidRPr="00557F3B">
        <w:rPr>
          <w:rFonts w:cstheme="minorHAnsi"/>
          <w:sz w:val="20"/>
          <w:szCs w:val="20"/>
          <w:lang w:val="es-CO"/>
        </w:rPr>
        <w:t xml:space="preserve">dificios, instalaciones y servicios dispuestos para el uso del público en general sin restricción en su ingreso. </w:t>
      </w:r>
    </w:p>
    <w:p w14:paraId="62CC4665" w14:textId="77777777" w:rsidR="006D17DA" w:rsidRPr="00557F3B" w:rsidRDefault="006D17DA" w:rsidP="006D17DA">
      <w:pPr>
        <w:pStyle w:val="Prrafodelista"/>
        <w:ind w:left="1146"/>
        <w:jc w:val="both"/>
        <w:rPr>
          <w:rFonts w:cstheme="minorHAnsi"/>
          <w:sz w:val="20"/>
          <w:szCs w:val="20"/>
          <w:lang w:val="es-CO"/>
        </w:rPr>
      </w:pPr>
    </w:p>
    <w:p w14:paraId="7176002D" w14:textId="3FB6FF56" w:rsidR="00B41F11" w:rsidRPr="00557F3B" w:rsidRDefault="006D17DA" w:rsidP="006D17DA">
      <w:pPr>
        <w:pStyle w:val="Prrafodelista"/>
        <w:ind w:left="1146"/>
        <w:jc w:val="both"/>
        <w:rPr>
          <w:rFonts w:cstheme="minorHAnsi"/>
          <w:sz w:val="20"/>
          <w:szCs w:val="20"/>
          <w:lang w:val="es-CO"/>
        </w:rPr>
      </w:pPr>
      <w:r w:rsidRPr="00557F3B">
        <w:rPr>
          <w:rFonts w:cstheme="minorHAnsi"/>
          <w:sz w:val="20"/>
          <w:szCs w:val="20"/>
          <w:lang w:val="es-CO"/>
        </w:rPr>
        <w:t xml:space="preserve">2. Área restringida: </w:t>
      </w:r>
      <w:r w:rsidR="0059609D">
        <w:rPr>
          <w:rFonts w:cstheme="minorHAnsi"/>
          <w:sz w:val="20"/>
          <w:szCs w:val="20"/>
          <w:lang w:val="es-CO"/>
        </w:rPr>
        <w:t>E</w:t>
      </w:r>
      <w:r w:rsidRPr="00557F3B">
        <w:rPr>
          <w:rFonts w:cstheme="minorHAnsi"/>
          <w:sz w:val="20"/>
          <w:szCs w:val="20"/>
          <w:lang w:val="es-CO"/>
        </w:rPr>
        <w:t>dificios, instalaciones y servicios exclusivas a aquellas personas, mercancías y/o vehículos que dispongan de autorización otorgada por el explotador del aeropuerto que habilite su ingreso.</w:t>
      </w:r>
    </w:p>
    <w:p w14:paraId="6CA904F8" w14:textId="77777777" w:rsidR="00B41F11" w:rsidRPr="00557F3B" w:rsidRDefault="00B41F11" w:rsidP="00B41F11">
      <w:pPr>
        <w:pStyle w:val="Prrafodelista"/>
        <w:rPr>
          <w:rFonts w:cstheme="minorHAnsi"/>
          <w:b/>
          <w:sz w:val="20"/>
          <w:szCs w:val="20"/>
          <w:lang w:val="es-CO"/>
        </w:rPr>
      </w:pPr>
    </w:p>
    <w:p w14:paraId="0BC779EA" w14:textId="6A6E6DB7" w:rsidR="001E2692" w:rsidRPr="00557F3B" w:rsidRDefault="001E2692" w:rsidP="6EA1625E">
      <w:pPr>
        <w:pStyle w:val="Prrafodelista"/>
        <w:numPr>
          <w:ilvl w:val="1"/>
          <w:numId w:val="22"/>
        </w:numPr>
        <w:ind w:left="720" w:hanging="436"/>
        <w:jc w:val="both"/>
        <w:rPr>
          <w:b/>
          <w:bCs/>
          <w:sz w:val="20"/>
          <w:szCs w:val="20"/>
          <w:lang w:val="es-CO"/>
        </w:rPr>
      </w:pPr>
      <w:r w:rsidRPr="00557F3B">
        <w:rPr>
          <w:b/>
          <w:bCs/>
          <w:sz w:val="20"/>
          <w:szCs w:val="20"/>
          <w:lang w:val="es-CO"/>
        </w:rPr>
        <w:t>Alameda:</w:t>
      </w:r>
      <w:r w:rsidRPr="00557F3B">
        <w:rPr>
          <w:sz w:val="20"/>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557F3B" w:rsidRDefault="001E2692" w:rsidP="001E2692">
      <w:pPr>
        <w:ind w:left="360"/>
        <w:jc w:val="both"/>
        <w:rPr>
          <w:rFonts w:cstheme="minorHAnsi"/>
          <w:b/>
          <w:sz w:val="20"/>
          <w:szCs w:val="20"/>
          <w:lang w:val="es-CO"/>
        </w:rPr>
      </w:pPr>
    </w:p>
    <w:p w14:paraId="501D8FBA" w14:textId="380D481E"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Ancho de </w:t>
      </w:r>
      <w:r w:rsidR="003A458E" w:rsidRPr="00557F3B">
        <w:rPr>
          <w:rFonts w:cstheme="minorHAnsi"/>
          <w:b/>
          <w:sz w:val="20"/>
          <w:szCs w:val="20"/>
          <w:lang w:val="es-CO"/>
        </w:rPr>
        <w:t>V</w:t>
      </w:r>
      <w:r w:rsidRPr="00557F3B">
        <w:rPr>
          <w:rFonts w:cstheme="minorHAnsi"/>
          <w:b/>
          <w:sz w:val="20"/>
          <w:szCs w:val="20"/>
          <w:lang w:val="es-CO"/>
        </w:rPr>
        <w:t xml:space="preserve">ía: </w:t>
      </w:r>
      <w:r w:rsidRPr="00557F3B">
        <w:rPr>
          <w:rFonts w:cstheme="minorHAnsi"/>
          <w:sz w:val="20"/>
          <w:szCs w:val="20"/>
          <w:lang w:val="es-CO"/>
        </w:rPr>
        <w:t>Medida transversal de una zona de uso público, compuesta por andenes, calzadas, ciclo</w:t>
      </w:r>
      <w:r w:rsidR="00237397" w:rsidRPr="00557F3B">
        <w:rPr>
          <w:rFonts w:cstheme="minorHAnsi"/>
          <w:sz w:val="20"/>
          <w:szCs w:val="20"/>
          <w:lang w:val="es-CO"/>
        </w:rPr>
        <w:t>r</w:t>
      </w:r>
      <w:r w:rsidRPr="00557F3B">
        <w:rPr>
          <w:rFonts w:cstheme="minorHAnsi"/>
          <w:sz w:val="20"/>
          <w:szCs w:val="20"/>
          <w:lang w:val="es-CO"/>
        </w:rPr>
        <w:t>rutas y separadores, para el tránsito de peatones y vehículos.</w:t>
      </w:r>
    </w:p>
    <w:p w14:paraId="219809FC" w14:textId="77777777" w:rsidR="00B907B0" w:rsidRPr="00557F3B" w:rsidRDefault="00B907B0" w:rsidP="00B907B0">
      <w:pPr>
        <w:pStyle w:val="Prrafodelista"/>
        <w:rPr>
          <w:rFonts w:cstheme="minorHAnsi"/>
          <w:b/>
          <w:sz w:val="20"/>
          <w:szCs w:val="20"/>
          <w:lang w:val="es-CO"/>
        </w:rPr>
      </w:pPr>
    </w:p>
    <w:p w14:paraId="3761E59E" w14:textId="694BFB79" w:rsidR="00A93859" w:rsidRPr="00557F3B" w:rsidRDefault="00A93859" w:rsidP="000F00A4">
      <w:pPr>
        <w:pStyle w:val="Prrafodelista"/>
        <w:numPr>
          <w:ilvl w:val="1"/>
          <w:numId w:val="22"/>
        </w:numPr>
        <w:ind w:left="709" w:hanging="425"/>
        <w:jc w:val="both"/>
        <w:rPr>
          <w:rFonts w:cstheme="minorHAnsi"/>
          <w:bCs/>
          <w:sz w:val="20"/>
          <w:szCs w:val="20"/>
          <w:lang w:val="es-CO"/>
        </w:rPr>
      </w:pPr>
      <w:r w:rsidRPr="00557F3B">
        <w:rPr>
          <w:rFonts w:cstheme="minorHAnsi"/>
          <w:b/>
          <w:sz w:val="20"/>
          <w:szCs w:val="20"/>
          <w:lang w:val="es-CO"/>
        </w:rPr>
        <w:t xml:space="preserve">Andén o Acera: </w:t>
      </w:r>
      <w:r w:rsidRPr="00557F3B">
        <w:rPr>
          <w:rFonts w:cstheme="minorHAnsi"/>
          <w:bCs/>
          <w:sz w:val="20"/>
          <w:szCs w:val="20"/>
          <w:lang w:val="es-CO"/>
        </w:rPr>
        <w:t>Franjas de espacio público construido, paralelas a las calzadas vehiculares de las vías públicas, destinadas al tránsito de peatones, personas con movilidad reducida y en algunos casos de ciclous</w:t>
      </w:r>
      <w:r w:rsidR="006C6BDA">
        <w:rPr>
          <w:rFonts w:cstheme="minorHAnsi"/>
          <w:bCs/>
          <w:sz w:val="20"/>
          <w:szCs w:val="20"/>
          <w:lang w:val="es-CO"/>
        </w:rPr>
        <w:t>u</w:t>
      </w:r>
      <w:r w:rsidRPr="00557F3B">
        <w:rPr>
          <w:rFonts w:cstheme="minorHAnsi"/>
          <w:bCs/>
          <w:sz w:val="20"/>
          <w:szCs w:val="20"/>
          <w:lang w:val="es-CO"/>
        </w:rPr>
        <w:t>arios.</w:t>
      </w:r>
    </w:p>
    <w:p w14:paraId="191FA25F" w14:textId="77777777" w:rsidR="00B907B0" w:rsidRPr="00557F3B" w:rsidRDefault="00B907B0" w:rsidP="00B907B0">
      <w:pPr>
        <w:pStyle w:val="Prrafodelista"/>
        <w:rPr>
          <w:rFonts w:cstheme="minorHAnsi"/>
          <w:b/>
          <w:sz w:val="20"/>
          <w:szCs w:val="20"/>
          <w:lang w:val="es-CO"/>
        </w:rPr>
      </w:pPr>
    </w:p>
    <w:p w14:paraId="66DA2366" w14:textId="7B1423A8" w:rsidR="005C5B37" w:rsidRDefault="005C5B37" w:rsidP="00B907B0">
      <w:pPr>
        <w:pStyle w:val="Prrafodelista"/>
        <w:numPr>
          <w:ilvl w:val="1"/>
          <w:numId w:val="22"/>
        </w:numPr>
        <w:ind w:left="720" w:hanging="436"/>
        <w:jc w:val="both"/>
        <w:rPr>
          <w:rFonts w:cstheme="minorHAnsi"/>
          <w:b/>
          <w:sz w:val="20"/>
          <w:szCs w:val="20"/>
          <w:lang w:val="es-CO"/>
        </w:rPr>
      </w:pPr>
      <w:r>
        <w:rPr>
          <w:rFonts w:cstheme="minorHAnsi"/>
          <w:b/>
          <w:sz w:val="20"/>
          <w:szCs w:val="20"/>
          <w:lang w:val="es-CO"/>
        </w:rPr>
        <w:t>Calle de rodaje de Aeródromo:</w:t>
      </w:r>
      <w:r>
        <w:rPr>
          <w:rFonts w:cstheme="minorHAnsi"/>
          <w:bCs/>
          <w:sz w:val="20"/>
          <w:szCs w:val="20"/>
          <w:lang w:val="es-CO"/>
        </w:rPr>
        <w:t xml:space="preserve"> Vía definida en un aeródromo terrestre, establecida para el rodaje de aeronaves y destinada a proporcionar enlace entre una y otra parte del aeródromo</w:t>
      </w:r>
      <w:r w:rsidR="00642325" w:rsidRPr="007B11E2">
        <w:rPr>
          <w:rStyle w:val="Refdenotaalpie"/>
          <w:bCs/>
          <w:lang w:val="es-ES"/>
        </w:rPr>
        <w:footnoteReference w:id="3"/>
      </w:r>
      <w:r w:rsidR="00642325" w:rsidRPr="007B11E2">
        <w:rPr>
          <w:bCs/>
          <w:lang w:val="es-ES"/>
        </w:rPr>
        <w:t>.</w:t>
      </w:r>
      <w:r>
        <w:rPr>
          <w:rFonts w:cstheme="minorHAnsi"/>
          <w:bCs/>
          <w:sz w:val="20"/>
          <w:szCs w:val="20"/>
          <w:lang w:val="es-CO"/>
        </w:rPr>
        <w:t xml:space="preserve"> </w:t>
      </w:r>
    </w:p>
    <w:p w14:paraId="598D0041" w14:textId="77777777" w:rsidR="005C5B37" w:rsidRPr="007B11E2" w:rsidRDefault="005C5B37" w:rsidP="007B11E2">
      <w:pPr>
        <w:pStyle w:val="Prrafodelista"/>
        <w:rPr>
          <w:rFonts w:cstheme="minorHAnsi"/>
          <w:b/>
          <w:sz w:val="20"/>
          <w:szCs w:val="20"/>
          <w:lang w:val="es-CO"/>
        </w:rPr>
      </w:pPr>
    </w:p>
    <w:p w14:paraId="25D87BE0" w14:textId="713A5BA1"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lastRenderedPageBreak/>
        <w:t xml:space="preserve">Calzada: </w:t>
      </w:r>
      <w:r w:rsidRPr="00557F3B">
        <w:rPr>
          <w:rFonts w:cstheme="minorHAnsi"/>
          <w:sz w:val="20"/>
          <w:szCs w:val="20"/>
          <w:lang w:val="es-CO"/>
        </w:rPr>
        <w:t>Zona de la vía destinada a la circulación de vehículos.</w:t>
      </w:r>
      <w:r w:rsidR="006D17DA" w:rsidRPr="00557F3B">
        <w:rPr>
          <w:rFonts w:ascii="Arial" w:eastAsia="Times New Roman" w:hAnsi="Arial" w:cs="Arial"/>
          <w:sz w:val="20"/>
          <w:szCs w:val="20"/>
          <w:lang w:eastAsia="es-ES"/>
        </w:rPr>
        <w:t xml:space="preserve"> Las calzadas pueden ser pavimentadas o no. Si son pavimentadas queda comprendida entre los bordes internos de las bermas. Para la verificación del ancho de calzada requerido en vías co</w:t>
      </w:r>
      <w:r w:rsidR="00681A73" w:rsidRPr="00557F3B">
        <w:rPr>
          <w:rFonts w:ascii="Arial" w:eastAsia="Times New Roman" w:hAnsi="Arial" w:cs="Arial"/>
          <w:sz w:val="20"/>
          <w:szCs w:val="20"/>
          <w:lang w:eastAsia="es-ES"/>
        </w:rPr>
        <w:t>nstruidas fuera del territorio n</w:t>
      </w:r>
      <w:r w:rsidR="006D17DA" w:rsidRPr="00557F3B">
        <w:rPr>
          <w:rFonts w:ascii="Arial" w:eastAsia="Times New Roman" w:hAnsi="Arial" w:cs="Arial"/>
          <w:sz w:val="20"/>
          <w:szCs w:val="20"/>
          <w:lang w:eastAsia="es-ES"/>
        </w:rPr>
        <w:t>acional se tendrá en cuenta el ancho comprendido entre el borde interior de las bermas, es decir</w:t>
      </w:r>
      <w:r w:rsidR="003C6C7E" w:rsidRPr="00557F3B">
        <w:rPr>
          <w:rFonts w:ascii="Arial" w:eastAsia="Times New Roman" w:hAnsi="Arial" w:cs="Arial"/>
          <w:sz w:val="20"/>
          <w:szCs w:val="20"/>
          <w:lang w:eastAsia="es-ES"/>
        </w:rPr>
        <w:t>,</w:t>
      </w:r>
      <w:r w:rsidR="006D17DA" w:rsidRPr="00557F3B">
        <w:rPr>
          <w:rFonts w:ascii="Arial" w:eastAsia="Times New Roman" w:hAnsi="Arial" w:cs="Arial"/>
          <w:sz w:val="20"/>
          <w:szCs w:val="20"/>
          <w:lang w:eastAsia="es-ES"/>
        </w:rPr>
        <w:t xml:space="preserve"> la suma simple del ancho de carriles consecutivos.</w:t>
      </w:r>
    </w:p>
    <w:p w14:paraId="2B1AEC6D" w14:textId="77777777" w:rsidR="00B907B0" w:rsidRPr="00557F3B" w:rsidRDefault="00B907B0" w:rsidP="00B907B0">
      <w:pPr>
        <w:pStyle w:val="Prrafodelista"/>
        <w:rPr>
          <w:rFonts w:cstheme="minorHAnsi"/>
          <w:b/>
          <w:sz w:val="20"/>
          <w:szCs w:val="20"/>
          <w:lang w:val="es-CO"/>
        </w:rPr>
      </w:pPr>
    </w:p>
    <w:p w14:paraId="3F0E8541" w14:textId="70947977"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de </w:t>
      </w:r>
      <w:r w:rsidR="003A458E" w:rsidRPr="00557F3B">
        <w:rPr>
          <w:rFonts w:cstheme="minorHAnsi"/>
          <w:b/>
          <w:sz w:val="20"/>
          <w:szCs w:val="20"/>
          <w:lang w:val="es-CO"/>
        </w:rPr>
        <w:t>S</w:t>
      </w:r>
      <w:r w:rsidRPr="00557F3B">
        <w:rPr>
          <w:rFonts w:cstheme="minorHAnsi"/>
          <w:b/>
          <w:sz w:val="20"/>
          <w:szCs w:val="20"/>
          <w:lang w:val="es-CO"/>
        </w:rPr>
        <w:t>ervicio:</w:t>
      </w:r>
      <w:r w:rsidRPr="00557F3B">
        <w:rPr>
          <w:rFonts w:ascii="Arial Narrow" w:eastAsia="Times New Roman" w:hAnsi="Arial Narrow" w:cs="Arial"/>
          <w:b/>
          <w:szCs w:val="24"/>
          <w:lang w:val="es-CO" w:eastAsia="es-CO"/>
        </w:rPr>
        <w:t xml:space="preserve"> </w:t>
      </w:r>
      <w:r w:rsidRPr="00557F3B">
        <w:rPr>
          <w:rFonts w:cstheme="minorHAnsi"/>
          <w:sz w:val="20"/>
          <w:szCs w:val="20"/>
          <w:lang w:val="es-CO"/>
        </w:rPr>
        <w:t>Calzada adyacente a una vía arteria que cumple una función de accesibilidad a predios y soporta un tráfico de carácter local.</w:t>
      </w:r>
    </w:p>
    <w:p w14:paraId="7D151378" w14:textId="77777777" w:rsidR="00B907B0" w:rsidRPr="00557F3B" w:rsidRDefault="00B907B0" w:rsidP="00B907B0">
      <w:pPr>
        <w:pStyle w:val="Prrafodelista"/>
        <w:rPr>
          <w:rFonts w:cstheme="minorHAnsi"/>
          <w:b/>
          <w:sz w:val="20"/>
          <w:szCs w:val="20"/>
          <w:lang w:val="es-CO"/>
        </w:rPr>
      </w:pPr>
    </w:p>
    <w:p w14:paraId="20D7E165" w14:textId="4C8CE568" w:rsidR="00FF0F55" w:rsidRPr="00687CD8" w:rsidRDefault="00FF0F55" w:rsidP="6EA1625E">
      <w:pPr>
        <w:pStyle w:val="Prrafodelista"/>
        <w:numPr>
          <w:ilvl w:val="1"/>
          <w:numId w:val="22"/>
        </w:numPr>
        <w:ind w:left="720" w:hanging="436"/>
        <w:jc w:val="both"/>
        <w:rPr>
          <w:rFonts w:asciiTheme="majorHAnsi" w:hAnsiTheme="majorHAnsi" w:cstheme="majorHAnsi"/>
          <w:b/>
          <w:sz w:val="20"/>
          <w:szCs w:val="20"/>
          <w:lang w:val="es-CO"/>
        </w:rPr>
      </w:pPr>
      <w:r>
        <w:rPr>
          <w:b/>
          <w:bCs/>
          <w:sz w:val="20"/>
          <w:szCs w:val="20"/>
          <w:lang w:val="es-CO"/>
        </w:rPr>
        <w:t>Canal:</w:t>
      </w:r>
      <w:r>
        <w:rPr>
          <w:sz w:val="20"/>
          <w:szCs w:val="20"/>
          <w:lang w:val="es-CO"/>
        </w:rPr>
        <w:t xml:space="preserve"> Cauce artificial, revestido o no, descubierto que transporta agua a flujo libre, cuya sección transversal tiene una forma generalmente </w:t>
      </w:r>
      <w:r w:rsidRPr="00D72DB8">
        <w:rPr>
          <w:sz w:val="20"/>
          <w:szCs w:val="20"/>
          <w:lang w:val="es-CO"/>
        </w:rPr>
        <w:t>constante</w:t>
      </w:r>
      <w:r w:rsidR="00F126B4" w:rsidRPr="00687CD8">
        <w:t xml:space="preserve"> </w:t>
      </w:r>
      <w:r w:rsidR="00F126B4" w:rsidRPr="00687CD8">
        <w:rPr>
          <w:rFonts w:asciiTheme="majorHAnsi" w:hAnsiTheme="majorHAnsi" w:cstheme="majorHAnsi"/>
          <w:sz w:val="20"/>
          <w:szCs w:val="20"/>
        </w:rPr>
        <w:t xml:space="preserve">se construye para conducir las aguas lluvias </w:t>
      </w:r>
      <w:r w:rsidR="00F126B4" w:rsidRPr="00687CD8">
        <w:rPr>
          <w:rFonts w:asciiTheme="majorHAnsi" w:hAnsiTheme="majorHAnsi" w:cstheme="majorHAnsi"/>
          <w:sz w:val="20"/>
          <w:szCs w:val="20"/>
          <w:lang w:val="es-MX"/>
        </w:rPr>
        <w:t xml:space="preserve">provenientes del terreno o infraestructura, </w:t>
      </w:r>
      <w:r w:rsidR="00F126B4" w:rsidRPr="00687CD8">
        <w:rPr>
          <w:rFonts w:asciiTheme="majorHAnsi" w:hAnsiTheme="majorHAnsi" w:cstheme="majorHAnsi"/>
          <w:sz w:val="20"/>
          <w:szCs w:val="20"/>
        </w:rPr>
        <w:t>hasta su entrega final.</w:t>
      </w:r>
    </w:p>
    <w:p w14:paraId="14EE9B7D" w14:textId="77777777" w:rsidR="00FF0F55" w:rsidRPr="007B11E2" w:rsidRDefault="00FF0F55" w:rsidP="007B11E2">
      <w:pPr>
        <w:pStyle w:val="Prrafodelista"/>
        <w:rPr>
          <w:b/>
          <w:bCs/>
          <w:sz w:val="20"/>
          <w:szCs w:val="20"/>
          <w:lang w:val="es-CO"/>
        </w:rPr>
      </w:pPr>
    </w:p>
    <w:p w14:paraId="5E50B289" w14:textId="62CB0050" w:rsidR="007163E7" w:rsidRPr="00557F3B" w:rsidRDefault="007163E7" w:rsidP="6EA1625E">
      <w:pPr>
        <w:pStyle w:val="Prrafodelista"/>
        <w:numPr>
          <w:ilvl w:val="1"/>
          <w:numId w:val="22"/>
        </w:numPr>
        <w:ind w:left="720" w:hanging="436"/>
        <w:jc w:val="both"/>
        <w:rPr>
          <w:b/>
          <w:bCs/>
          <w:sz w:val="20"/>
          <w:szCs w:val="20"/>
          <w:lang w:val="es-CO"/>
        </w:rPr>
      </w:pPr>
      <w:r w:rsidRPr="00557F3B">
        <w:rPr>
          <w:b/>
          <w:bCs/>
          <w:sz w:val="20"/>
          <w:szCs w:val="20"/>
          <w:lang w:val="es-CO"/>
        </w:rPr>
        <w:t xml:space="preserve">Carretera: </w:t>
      </w:r>
      <w:r w:rsidR="00034309" w:rsidRPr="00557F3B">
        <w:rPr>
          <w:sz w:val="20"/>
          <w:szCs w:val="20"/>
          <w:lang w:val="es-CO"/>
        </w:rPr>
        <w:t>I</w:t>
      </w:r>
      <w:r w:rsidRPr="00557F3B">
        <w:rPr>
          <w:sz w:val="20"/>
          <w:szCs w:val="20"/>
          <w:lang w:val="es-CO"/>
        </w:rPr>
        <w:t xml:space="preserve">nfraestructura del transporte cuya finalidad es permitir la circulación de </w:t>
      </w:r>
      <w:r w:rsidR="00B907B0" w:rsidRPr="00557F3B">
        <w:rPr>
          <w:sz w:val="20"/>
          <w:szCs w:val="20"/>
          <w:lang w:val="es-CO"/>
        </w:rPr>
        <w:t>vehículos terrestres automotores</w:t>
      </w:r>
      <w:r w:rsidRPr="00557F3B">
        <w:rPr>
          <w:sz w:val="20"/>
          <w:szCs w:val="20"/>
          <w:lang w:val="es-CO"/>
        </w:rPr>
        <w:t xml:space="preserve"> (carros, buses, camiones, motos, bicicletas, autobuses) en condiciones de continuidad en el espacio y </w:t>
      </w:r>
      <w:r w:rsidR="1C6ACB41" w:rsidRPr="00557F3B">
        <w:rPr>
          <w:sz w:val="20"/>
          <w:szCs w:val="20"/>
          <w:lang w:val="es-CO"/>
        </w:rPr>
        <w:t xml:space="preserve">en </w:t>
      </w:r>
      <w:r w:rsidRPr="00557F3B">
        <w:rPr>
          <w:sz w:val="20"/>
          <w:szCs w:val="20"/>
          <w:lang w:val="es-CO"/>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557F3B">
        <w:rPr>
          <w:b/>
          <w:bCs/>
          <w:sz w:val="20"/>
          <w:szCs w:val="20"/>
          <w:lang w:val="es-CO"/>
        </w:rPr>
        <w:t xml:space="preserve"> </w:t>
      </w:r>
    </w:p>
    <w:p w14:paraId="58DE198B" w14:textId="77777777" w:rsidR="007163E7" w:rsidRPr="00557F3B" w:rsidRDefault="007163E7" w:rsidP="0008484B">
      <w:pPr>
        <w:pStyle w:val="Prrafodelista"/>
        <w:rPr>
          <w:rFonts w:cstheme="minorHAnsi"/>
          <w:b/>
          <w:sz w:val="20"/>
          <w:szCs w:val="20"/>
          <w:lang w:val="es-CO"/>
        </w:rPr>
      </w:pPr>
    </w:p>
    <w:p w14:paraId="3D5F6CE8" w14:textId="50445E97" w:rsidR="002C3DC4" w:rsidRPr="00557F3B" w:rsidRDefault="007163E7" w:rsidP="6EA1625E">
      <w:pPr>
        <w:pStyle w:val="Prrafodelista"/>
        <w:numPr>
          <w:ilvl w:val="1"/>
          <w:numId w:val="22"/>
        </w:numPr>
        <w:ind w:left="851" w:hanging="644"/>
        <w:jc w:val="both"/>
        <w:rPr>
          <w:sz w:val="20"/>
          <w:szCs w:val="20"/>
          <w:lang w:val="es-CO"/>
        </w:rPr>
      </w:pPr>
      <w:r w:rsidRPr="00557F3B">
        <w:rPr>
          <w:b/>
          <w:bCs/>
          <w:sz w:val="20"/>
          <w:szCs w:val="20"/>
          <w:lang w:val="es-CO"/>
        </w:rPr>
        <w:t xml:space="preserve">Carreteras </w:t>
      </w:r>
      <w:r w:rsidR="00DB0B82" w:rsidRPr="00557F3B">
        <w:rPr>
          <w:b/>
          <w:bCs/>
          <w:sz w:val="20"/>
          <w:szCs w:val="20"/>
          <w:lang w:val="es-CO"/>
        </w:rPr>
        <w:t xml:space="preserve">o Vías </w:t>
      </w:r>
      <w:r w:rsidRPr="00557F3B">
        <w:rPr>
          <w:b/>
          <w:bCs/>
          <w:sz w:val="20"/>
          <w:szCs w:val="20"/>
          <w:lang w:val="es-CO"/>
        </w:rPr>
        <w:t>Primarias</w:t>
      </w:r>
      <w:r w:rsidR="005C77D2">
        <w:rPr>
          <w:b/>
          <w:bCs/>
          <w:sz w:val="20"/>
          <w:szCs w:val="20"/>
          <w:lang w:val="es-CO"/>
        </w:rPr>
        <w:t xml:space="preserve"> o Vías de Primer Orden</w:t>
      </w:r>
      <w:r w:rsidRPr="00557F3B">
        <w:rPr>
          <w:b/>
          <w:bCs/>
          <w:sz w:val="20"/>
          <w:szCs w:val="20"/>
          <w:lang w:val="es-CO"/>
        </w:rPr>
        <w:t xml:space="preserve">: </w:t>
      </w:r>
      <w:r w:rsidR="00034309" w:rsidRPr="00557F3B">
        <w:rPr>
          <w:sz w:val="20"/>
          <w:szCs w:val="20"/>
          <w:lang w:val="es-CO"/>
        </w:rPr>
        <w:t>T</w:t>
      </w:r>
      <w:r w:rsidR="002C3DC4" w:rsidRPr="00557F3B">
        <w:rPr>
          <w:sz w:val="20"/>
          <w:szCs w:val="20"/>
          <w:lang w:val="es-CO"/>
        </w:rPr>
        <w:t xml:space="preserve">roncales, transversales y accesos a capitales de </w:t>
      </w:r>
      <w:r w:rsidR="6D3B0F5A" w:rsidRPr="00557F3B">
        <w:rPr>
          <w:sz w:val="20"/>
          <w:szCs w:val="20"/>
          <w:lang w:val="es-CO"/>
        </w:rPr>
        <w:t>d</w:t>
      </w:r>
      <w:r w:rsidR="002C3DC4" w:rsidRPr="00557F3B">
        <w:rPr>
          <w:sz w:val="20"/>
          <w:szCs w:val="20"/>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557F3B" w:rsidRDefault="007163E7" w:rsidP="00687CD8">
      <w:pPr>
        <w:pStyle w:val="Prrafodelista"/>
        <w:ind w:left="1352" w:hanging="644"/>
        <w:jc w:val="both"/>
        <w:rPr>
          <w:lang w:val="es-CO"/>
        </w:rPr>
      </w:pPr>
    </w:p>
    <w:p w14:paraId="529B9B5C" w14:textId="5449B646" w:rsidR="007163E7" w:rsidRPr="00557F3B" w:rsidRDefault="0056739C" w:rsidP="6EA1625E">
      <w:pPr>
        <w:pStyle w:val="Prrafodelista"/>
        <w:ind w:left="851"/>
        <w:jc w:val="both"/>
        <w:rPr>
          <w:sz w:val="20"/>
          <w:szCs w:val="20"/>
          <w:lang w:val="es-CO"/>
        </w:rPr>
      </w:pPr>
      <w:r>
        <w:rPr>
          <w:b/>
          <w:bCs/>
          <w:sz w:val="20"/>
          <w:szCs w:val="20"/>
          <w:lang w:val="es-CO"/>
        </w:rPr>
        <w:t>Nota</w:t>
      </w:r>
      <w:r w:rsidR="009E4AB9">
        <w:rPr>
          <w:b/>
          <w:bCs/>
          <w:sz w:val="20"/>
          <w:szCs w:val="20"/>
          <w:lang w:val="es-CO"/>
        </w:rPr>
        <w:t xml:space="preserve">: </w:t>
      </w:r>
      <w:r w:rsidR="007163E7" w:rsidRPr="00557F3B">
        <w:rPr>
          <w:sz w:val="20"/>
          <w:szCs w:val="20"/>
          <w:lang w:val="es-CO"/>
        </w:rPr>
        <w:t xml:space="preserve">Para proyectos de infraestructura vial que se hayan construido fuera del </w:t>
      </w:r>
      <w:r w:rsidR="16F72FA9" w:rsidRPr="00557F3B">
        <w:rPr>
          <w:sz w:val="20"/>
          <w:szCs w:val="20"/>
          <w:lang w:val="es-CO"/>
        </w:rPr>
        <w:t>t</w:t>
      </w:r>
      <w:r w:rsidR="007163E7" w:rsidRPr="00557F3B">
        <w:rPr>
          <w:sz w:val="20"/>
          <w:szCs w:val="20"/>
          <w:lang w:val="es-CO"/>
        </w:rPr>
        <w:t xml:space="preserve">erritorio </w:t>
      </w:r>
      <w:r w:rsidR="4072932F" w:rsidRPr="00557F3B">
        <w:rPr>
          <w:sz w:val="20"/>
          <w:szCs w:val="20"/>
          <w:lang w:val="es-CO"/>
        </w:rPr>
        <w:t>n</w:t>
      </w:r>
      <w:r w:rsidR="007163E7" w:rsidRPr="00557F3B">
        <w:rPr>
          <w:sz w:val="20"/>
          <w:szCs w:val="20"/>
          <w:lang w:val="es-CO"/>
        </w:rPr>
        <w:t xml:space="preserve">acional, se consideran </w:t>
      </w:r>
      <w:r w:rsidR="00034309" w:rsidRPr="00557F3B">
        <w:rPr>
          <w:sz w:val="20"/>
          <w:szCs w:val="20"/>
          <w:lang w:val="es-CO"/>
        </w:rPr>
        <w:t xml:space="preserve">Carreteras Primarias </w:t>
      </w:r>
      <w:r w:rsidR="007163E7" w:rsidRPr="00557F3B">
        <w:rPr>
          <w:sz w:val="20"/>
          <w:szCs w:val="20"/>
          <w:lang w:val="es-CO"/>
        </w:rPr>
        <w:t xml:space="preserve">aquellas que sean certificadas por la </w:t>
      </w:r>
      <w:r w:rsidR="10B13CA2" w:rsidRPr="00557F3B">
        <w:rPr>
          <w:sz w:val="20"/>
          <w:szCs w:val="20"/>
          <w:lang w:val="es-CO"/>
        </w:rPr>
        <w:t>E</w:t>
      </w:r>
      <w:r w:rsidR="007163E7" w:rsidRPr="00557F3B">
        <w:rPr>
          <w:sz w:val="20"/>
          <w:szCs w:val="20"/>
          <w:lang w:val="es-CO"/>
        </w:rPr>
        <w:t xml:space="preserve">ntidad contratante mediante alguno de los documentos válidos establecidos en el </w:t>
      </w:r>
      <w:r w:rsidR="000B090D" w:rsidRPr="00557F3B">
        <w:rPr>
          <w:sz w:val="20"/>
          <w:szCs w:val="20"/>
          <w:lang w:val="es-CO"/>
        </w:rPr>
        <w:t xml:space="preserve">Pliego </w:t>
      </w:r>
      <w:r w:rsidR="007163E7" w:rsidRPr="00557F3B">
        <w:rPr>
          <w:sz w:val="20"/>
          <w:szCs w:val="20"/>
          <w:lang w:val="es-CO"/>
        </w:rPr>
        <w:t xml:space="preserve">de </w:t>
      </w:r>
      <w:r w:rsidR="000B090D" w:rsidRPr="00557F3B">
        <w:rPr>
          <w:sz w:val="20"/>
          <w:szCs w:val="20"/>
          <w:lang w:val="es-CO"/>
        </w:rPr>
        <w:t xml:space="preserve">Condiciones </w:t>
      </w:r>
      <w:r w:rsidR="007163E7" w:rsidRPr="00557F3B">
        <w:rPr>
          <w:sz w:val="20"/>
          <w:szCs w:val="20"/>
          <w:lang w:val="es-CO"/>
        </w:rPr>
        <w:t xml:space="preserve">para la </w:t>
      </w:r>
      <w:r w:rsidR="001D5351">
        <w:rPr>
          <w:sz w:val="20"/>
          <w:szCs w:val="20"/>
          <w:lang w:val="es-CO"/>
        </w:rPr>
        <w:t xml:space="preserve">demostración </w:t>
      </w:r>
      <w:r w:rsidR="007163E7" w:rsidRPr="00557F3B">
        <w:rPr>
          <w:sz w:val="20"/>
          <w:szCs w:val="20"/>
          <w:lang w:val="es-CO"/>
        </w:rPr>
        <w:t xml:space="preserve">de la experiencia, donde se indique que el ancho de calzada es mayor o igual a siete (7.0) metros, o que se acrediten tres </w:t>
      </w:r>
      <w:r w:rsidR="0054454F">
        <w:rPr>
          <w:sz w:val="20"/>
          <w:szCs w:val="20"/>
          <w:lang w:val="es-CO"/>
        </w:rPr>
        <w:t>(3)</w:t>
      </w:r>
      <w:r w:rsidR="007163E7" w:rsidRPr="00557F3B">
        <w:rPr>
          <w:sz w:val="20"/>
          <w:szCs w:val="20"/>
          <w:lang w:val="es-CO"/>
        </w:rPr>
        <w:t xml:space="preserve"> o más carriles vehiculares por calzada.</w:t>
      </w:r>
    </w:p>
    <w:p w14:paraId="3BDEC62E" w14:textId="77777777" w:rsidR="00EC0585" w:rsidRPr="00557F3B" w:rsidRDefault="00EC0585" w:rsidP="6EA1625E">
      <w:pPr>
        <w:pStyle w:val="Prrafodelista"/>
        <w:ind w:left="851"/>
        <w:jc w:val="both"/>
        <w:rPr>
          <w:b/>
          <w:bCs/>
          <w:sz w:val="20"/>
          <w:szCs w:val="20"/>
          <w:lang w:val="es-CO"/>
        </w:rPr>
      </w:pPr>
    </w:p>
    <w:p w14:paraId="76847DF9" w14:textId="2D896747" w:rsidR="00EC0585" w:rsidRPr="00557F3B" w:rsidRDefault="007163E7" w:rsidP="00EC0585">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Carreteras</w:t>
      </w:r>
      <w:r w:rsidR="00DB0B82" w:rsidRPr="00557F3B">
        <w:rPr>
          <w:rFonts w:asciiTheme="minorHAnsi" w:hAnsiTheme="minorHAnsi" w:cstheme="minorHAnsi"/>
          <w:b/>
          <w:sz w:val="20"/>
          <w:szCs w:val="20"/>
          <w:lang w:val="es-CO"/>
        </w:rPr>
        <w:t xml:space="preserve"> o Vías</w:t>
      </w:r>
      <w:r w:rsidRPr="00557F3B">
        <w:rPr>
          <w:rFonts w:asciiTheme="minorHAnsi" w:hAnsiTheme="minorHAnsi" w:cstheme="minorHAnsi"/>
          <w:b/>
          <w:sz w:val="20"/>
          <w:szCs w:val="20"/>
          <w:lang w:val="es-CO"/>
        </w:rPr>
        <w:t xml:space="preserve"> Secundarias</w:t>
      </w:r>
      <w:r w:rsidR="00371AAC">
        <w:rPr>
          <w:rFonts w:asciiTheme="minorHAnsi" w:hAnsiTheme="minorHAnsi" w:cstheme="minorHAnsi"/>
          <w:b/>
          <w:sz w:val="20"/>
          <w:szCs w:val="20"/>
          <w:lang w:val="es-CO"/>
        </w:rPr>
        <w:t xml:space="preserve"> o Vías de Segundo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00D12349" w:rsidRPr="00557F3B">
        <w:rPr>
          <w:rFonts w:asciiTheme="minorHAnsi" w:hAnsiTheme="minorHAnsi" w:cstheme="minorHAnsi"/>
          <w:sz w:val="20"/>
          <w:szCs w:val="20"/>
          <w:lang w:val="es-CO"/>
        </w:rPr>
        <w:t xml:space="preserve">ías que unen las cabeceras municipales entre sí y/o que provienen de una cabecera municipal y conectan con una </w:t>
      </w:r>
      <w:r w:rsidR="00034309" w:rsidRPr="00557F3B">
        <w:rPr>
          <w:rFonts w:asciiTheme="minorHAnsi" w:hAnsiTheme="minorHAnsi" w:cstheme="minorHAnsi"/>
          <w:sz w:val="20"/>
          <w:szCs w:val="20"/>
          <w:lang w:val="es-CO"/>
        </w:rPr>
        <w:t>C</w:t>
      </w:r>
      <w:r w:rsidR="00D12349" w:rsidRPr="00557F3B">
        <w:rPr>
          <w:rFonts w:asciiTheme="minorHAnsi" w:hAnsiTheme="minorHAnsi" w:cstheme="minorHAnsi"/>
          <w:sz w:val="20"/>
          <w:szCs w:val="20"/>
          <w:lang w:val="es-CO"/>
        </w:rPr>
        <w:t xml:space="preserve">arretera Primaria. Las carreteras consideradas como </w:t>
      </w:r>
      <w:r w:rsidR="00034309" w:rsidRPr="00557F3B">
        <w:rPr>
          <w:rFonts w:asciiTheme="minorHAnsi" w:hAnsiTheme="minorHAnsi" w:cstheme="minorHAnsi"/>
          <w:sz w:val="20"/>
          <w:szCs w:val="20"/>
          <w:lang w:val="es-CO"/>
        </w:rPr>
        <w:t>s</w:t>
      </w:r>
      <w:r w:rsidR="00D12349" w:rsidRPr="00557F3B">
        <w:rPr>
          <w:rFonts w:asciiTheme="minorHAnsi" w:hAnsiTheme="minorHAnsi" w:cstheme="minorHAnsi"/>
          <w:sz w:val="20"/>
          <w:szCs w:val="20"/>
          <w:lang w:val="es-CO"/>
        </w:rPr>
        <w:t>ecundarias pueden funcionar pavimentadas o en afirmado.</w:t>
      </w:r>
    </w:p>
    <w:p w14:paraId="5766F2FE" w14:textId="4E57971D" w:rsidR="00D36618" w:rsidRPr="00557F3B" w:rsidRDefault="009E4AB9" w:rsidP="00D36618">
      <w:pPr>
        <w:pStyle w:val="Prrafodelista"/>
        <w:ind w:left="851"/>
        <w:jc w:val="both"/>
        <w:rPr>
          <w:sz w:val="20"/>
          <w:szCs w:val="20"/>
          <w:lang w:val="es-CO"/>
        </w:rPr>
      </w:pPr>
      <w:r>
        <w:rPr>
          <w:b/>
          <w:bCs/>
          <w:sz w:val="20"/>
          <w:szCs w:val="20"/>
          <w:lang w:val="es-CO"/>
        </w:rPr>
        <w:t xml:space="preserve">Nota: </w:t>
      </w:r>
      <w:r w:rsidR="00D36618" w:rsidRPr="00557F3B">
        <w:rPr>
          <w:sz w:val="20"/>
          <w:szCs w:val="20"/>
          <w:lang w:val="es-CO"/>
        </w:rPr>
        <w:t xml:space="preserve">Para proyectos de infraestructura vial que se hayan construido fuera del territorio nacional, se consideran </w:t>
      </w:r>
      <w:r w:rsidR="00B37E1A" w:rsidRPr="00557F3B">
        <w:rPr>
          <w:sz w:val="20"/>
          <w:szCs w:val="20"/>
          <w:lang w:val="es-CO"/>
        </w:rPr>
        <w:t>c</w:t>
      </w:r>
      <w:r w:rsidR="00D36618" w:rsidRPr="00557F3B">
        <w:rPr>
          <w:sz w:val="20"/>
          <w:szCs w:val="20"/>
          <w:lang w:val="es-CO"/>
        </w:rPr>
        <w:t xml:space="preserve">arreteras </w:t>
      </w:r>
      <w:r w:rsidR="00B37E1A" w:rsidRPr="00557F3B">
        <w:rPr>
          <w:sz w:val="20"/>
          <w:szCs w:val="20"/>
          <w:lang w:val="es-CO"/>
        </w:rPr>
        <w:t>o vías s</w:t>
      </w:r>
      <w:r w:rsidR="00D36618" w:rsidRPr="00557F3B">
        <w:rPr>
          <w:sz w:val="20"/>
          <w:szCs w:val="20"/>
          <w:lang w:val="es-CO"/>
        </w:rPr>
        <w:t xml:space="preserve">ecundarias aquellas que sean certificadas por la Entidad contratante mediante alguno de los documentos válidos establecidos en el presente Pliego de Condiciones para la </w:t>
      </w:r>
      <w:r w:rsidR="001D5351">
        <w:rPr>
          <w:sz w:val="20"/>
          <w:szCs w:val="20"/>
          <w:lang w:val="es-CO"/>
        </w:rPr>
        <w:t>demostración</w:t>
      </w:r>
      <w:r w:rsidR="00D36618" w:rsidRPr="00557F3B">
        <w:rPr>
          <w:sz w:val="20"/>
          <w:szCs w:val="20"/>
          <w:lang w:val="es-CO"/>
        </w:rPr>
        <w:t xml:space="preserve"> de la experiencia, donde se indique que el ancho de calzada es mayor o igual a siete (7.0) metros, o que se acrediten tres </w:t>
      </w:r>
      <w:r w:rsidR="00EB4B7C">
        <w:rPr>
          <w:sz w:val="20"/>
          <w:szCs w:val="20"/>
          <w:lang w:val="es-CO"/>
        </w:rPr>
        <w:t>(3)</w:t>
      </w:r>
      <w:r w:rsidR="00D36618" w:rsidRPr="00557F3B">
        <w:rPr>
          <w:sz w:val="20"/>
          <w:szCs w:val="20"/>
          <w:lang w:val="es-CO"/>
        </w:rPr>
        <w:t xml:space="preserve"> o más carriles vehiculares por calzada.</w:t>
      </w:r>
    </w:p>
    <w:p w14:paraId="19600E09" w14:textId="7844C7B5" w:rsidR="00D36618" w:rsidRPr="00557F3B" w:rsidRDefault="00E75CDE" w:rsidP="00C718DA">
      <w:pPr>
        <w:rPr>
          <w:lang w:val="es-CO"/>
        </w:rPr>
      </w:pPr>
      <w:r>
        <w:rPr>
          <w:lang w:val="es-CO"/>
        </w:rPr>
        <w:tab/>
      </w:r>
    </w:p>
    <w:p w14:paraId="08108736" w14:textId="622517EB" w:rsidR="00126AAF" w:rsidRPr="00557F3B"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Carreteras </w:t>
      </w:r>
      <w:r w:rsidR="00DB0B82" w:rsidRPr="00557F3B">
        <w:rPr>
          <w:rFonts w:asciiTheme="minorHAnsi" w:hAnsiTheme="minorHAnsi" w:cstheme="minorHAnsi"/>
          <w:b/>
          <w:sz w:val="20"/>
          <w:szCs w:val="20"/>
          <w:lang w:val="es-CO"/>
        </w:rPr>
        <w:t xml:space="preserve">o Vías </w:t>
      </w:r>
      <w:r w:rsidRPr="00557F3B">
        <w:rPr>
          <w:rFonts w:asciiTheme="minorHAnsi" w:hAnsiTheme="minorHAnsi" w:cstheme="minorHAnsi"/>
          <w:b/>
          <w:sz w:val="20"/>
          <w:szCs w:val="20"/>
          <w:lang w:val="es-CO"/>
        </w:rPr>
        <w:t>Terciarias</w:t>
      </w:r>
      <w:r w:rsidR="005A7A65">
        <w:rPr>
          <w:rFonts w:asciiTheme="minorHAnsi" w:hAnsiTheme="minorHAnsi" w:cstheme="minorHAnsi"/>
          <w:b/>
          <w:sz w:val="20"/>
          <w:szCs w:val="20"/>
          <w:lang w:val="es-CO"/>
        </w:rPr>
        <w:t xml:space="preserve"> o Vías de Tercer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ías de acceso que unen las cabeceras municipales con sus veredas o unen veredas entre sí. Las carreteras consideradas como </w:t>
      </w:r>
      <w:r w:rsidR="006D602A"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erciarias</w:t>
      </w:r>
      <w:r w:rsidR="0054340B" w:rsidRPr="00557F3B">
        <w:rPr>
          <w:rFonts w:asciiTheme="minorHAnsi" w:hAnsiTheme="minorHAnsi" w:cstheme="minorHAnsi"/>
          <w:sz w:val="20"/>
          <w:szCs w:val="20"/>
          <w:lang w:val="es-CO"/>
        </w:rPr>
        <w:t xml:space="preserve"> funcionan en general en afirmado</w:t>
      </w:r>
      <w:r w:rsidRPr="00557F3B">
        <w:rPr>
          <w:rFonts w:asciiTheme="minorHAnsi" w:hAnsiTheme="minorHAnsi" w:cstheme="minorHAnsi"/>
          <w:sz w:val="20"/>
          <w:szCs w:val="20"/>
          <w:lang w:val="es-CO"/>
        </w:rPr>
        <w:t>.</w:t>
      </w:r>
      <w:r w:rsidRPr="00557F3B">
        <w:rPr>
          <w:rFonts w:asciiTheme="minorHAnsi" w:hAnsiTheme="minorHAnsi" w:cstheme="minorHAnsi"/>
          <w:b/>
          <w:sz w:val="20"/>
          <w:szCs w:val="20"/>
          <w:lang w:val="es-CO"/>
        </w:rPr>
        <w:t xml:space="preserve"> </w:t>
      </w:r>
    </w:p>
    <w:p w14:paraId="7D1FE8E6" w14:textId="0F63C926" w:rsidR="001E2692"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Carril: </w:t>
      </w:r>
      <w:r w:rsidR="006D602A" w:rsidRPr="00557F3B">
        <w:rPr>
          <w:rFonts w:asciiTheme="minorHAnsi" w:hAnsiTheme="minorHAnsi" w:cstheme="minorHAnsi"/>
          <w:sz w:val="20"/>
          <w:szCs w:val="20"/>
          <w:lang w:val="es-CO"/>
        </w:rPr>
        <w:t>F</w:t>
      </w:r>
      <w:r w:rsidR="00B907B0" w:rsidRPr="00557F3B">
        <w:rPr>
          <w:rFonts w:asciiTheme="minorHAnsi" w:hAnsiTheme="minorHAnsi" w:cstheme="minorHAnsi"/>
          <w:sz w:val="20"/>
          <w:szCs w:val="20"/>
          <w:lang w:val="es-CO"/>
        </w:rPr>
        <w:t>ranja longitudinal de una calzada con ancho suficiente para la circulación segura y confortable de una sola fila de vehículos terrestres automotores</w:t>
      </w:r>
      <w:r w:rsidR="00681A73" w:rsidRPr="00557F3B">
        <w:rPr>
          <w:rFonts w:asciiTheme="minorHAnsi" w:hAnsiTheme="minorHAnsi" w:cstheme="minorHAnsi"/>
          <w:sz w:val="20"/>
          <w:szCs w:val="20"/>
          <w:lang w:val="es-CO"/>
        </w:rPr>
        <w:t>.</w:t>
      </w:r>
    </w:p>
    <w:p w14:paraId="4C36A7EE" w14:textId="02286AF5" w:rsidR="001E2692"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Ciclorruta: </w:t>
      </w:r>
      <w:r w:rsidR="006D602A" w:rsidRPr="00557F3B">
        <w:rPr>
          <w:rFonts w:asciiTheme="minorHAnsi" w:hAnsiTheme="minorHAnsi" w:cstheme="minorHAnsi"/>
          <w:sz w:val="20"/>
          <w:szCs w:val="20"/>
          <w:lang w:val="es-CO"/>
        </w:rPr>
        <w:t>C</w:t>
      </w:r>
      <w:r w:rsidRPr="00557F3B">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1DF893FB" w14:textId="7E69DA4D" w:rsidR="007D6BEF" w:rsidRPr="00687CD8" w:rsidRDefault="007D6BEF" w:rsidP="007D6BE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Ciclovía: </w:t>
      </w:r>
      <w:r w:rsidRPr="00760C2C">
        <w:rPr>
          <w:rFonts w:asciiTheme="minorHAnsi" w:hAnsiTheme="minorHAnsi"/>
          <w:sz w:val="20"/>
          <w:lang w:val="es-ES"/>
        </w:rPr>
        <w:t>Vía o sección de calzada destinada ocasionalmente para el tránsito de bicicletas, triciclos y peatones.</w:t>
      </w:r>
    </w:p>
    <w:p w14:paraId="67D53059" w14:textId="3764E642" w:rsidR="007163E7" w:rsidRPr="00557F3B" w:rsidRDefault="007163E7" w:rsidP="6EA1625E">
      <w:pPr>
        <w:pStyle w:val="Invias-VietaNumerada"/>
        <w:numPr>
          <w:ilvl w:val="1"/>
          <w:numId w:val="22"/>
        </w:numPr>
        <w:autoSpaceDE w:val="0"/>
        <w:autoSpaceDN w:val="0"/>
        <w:adjustRightInd w:val="0"/>
        <w:spacing w:before="120" w:after="24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Concreto Asfáltico: </w:t>
      </w:r>
      <w:r w:rsidR="00343FE5" w:rsidRPr="00557F3B">
        <w:rPr>
          <w:rFonts w:asciiTheme="minorHAnsi" w:hAnsiTheme="minorHAnsi" w:cstheme="minorBidi"/>
          <w:sz w:val="20"/>
          <w:szCs w:val="20"/>
          <w:lang w:val="es-CO"/>
        </w:rPr>
        <w:t>M</w:t>
      </w:r>
      <w:r w:rsidRPr="00557F3B">
        <w:rPr>
          <w:rFonts w:asciiTheme="minorHAnsi" w:hAnsiTheme="minorHAnsi" w:cstheme="minorBidi"/>
          <w:sz w:val="20"/>
          <w:szCs w:val="20"/>
          <w:lang w:val="es-CO"/>
        </w:rPr>
        <w:t>aterial resultante de la mezcla de cemento asf</w:t>
      </w:r>
      <w:r w:rsidR="2BDFF48C" w:rsidRPr="00557F3B">
        <w:rPr>
          <w:rFonts w:asciiTheme="minorHAnsi" w:hAnsiTheme="minorHAnsi" w:cstheme="minorBidi"/>
          <w:sz w:val="20"/>
          <w:szCs w:val="20"/>
          <w:lang w:val="es-CO"/>
        </w:rPr>
        <w:t>á</w:t>
      </w:r>
      <w:r w:rsidRPr="00557F3B">
        <w:rPr>
          <w:rFonts w:asciiTheme="minorHAnsi" w:hAnsiTheme="minorHAnsi" w:cstheme="minorBidi"/>
          <w:sz w:val="20"/>
          <w:szCs w:val="20"/>
          <w:lang w:val="es-CO"/>
        </w:rPr>
        <w:t xml:space="preserve">ltico </w:t>
      </w:r>
      <w:r w:rsidR="00B907B0" w:rsidRPr="00557F3B">
        <w:rPr>
          <w:rFonts w:asciiTheme="minorHAnsi" w:hAnsiTheme="minorHAnsi" w:cstheme="minorBidi"/>
          <w:sz w:val="20"/>
          <w:szCs w:val="20"/>
          <w:lang w:val="es-CO"/>
        </w:rPr>
        <w:t xml:space="preserve">convencional y/o modificado </w:t>
      </w:r>
      <w:r w:rsidRPr="00557F3B">
        <w:rPr>
          <w:rFonts w:asciiTheme="minorHAnsi" w:hAnsiTheme="minorHAnsi" w:cstheme="minorBidi"/>
          <w:sz w:val="20"/>
          <w:szCs w:val="20"/>
          <w:lang w:val="es-CO"/>
        </w:rPr>
        <w:t>y agregados pétreos.</w:t>
      </w:r>
    </w:p>
    <w:p w14:paraId="78ACACD5" w14:textId="7238E06C" w:rsidR="00367884"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y agregados pétreos.</w:t>
      </w:r>
    </w:p>
    <w:p w14:paraId="56303079" w14:textId="0B0677D6" w:rsidR="00C32C2D" w:rsidRPr="00557F3B"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Reforzado: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agregados pétreos y/o aditivos y acero de refuerzo.</w:t>
      </w:r>
      <w:r w:rsidRPr="00557F3B">
        <w:rPr>
          <w:rFonts w:asciiTheme="minorHAnsi" w:hAnsiTheme="minorHAnsi" w:cstheme="minorHAnsi"/>
          <w:b/>
          <w:sz w:val="20"/>
          <w:szCs w:val="20"/>
          <w:lang w:val="es-CO"/>
        </w:rPr>
        <w:t xml:space="preserve"> </w:t>
      </w:r>
    </w:p>
    <w:p w14:paraId="1A8F2F33" w14:textId="2AF588EA" w:rsidR="00E677C3" w:rsidRPr="00557F3B" w:rsidRDefault="00E677C3" w:rsidP="00E677C3">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Conservación: </w:t>
      </w:r>
      <w:r w:rsidRPr="00557F3B">
        <w:rPr>
          <w:rFonts w:asciiTheme="minorHAnsi" w:hAnsiTheme="minorHAnsi" w:cstheme="minorHAnsi"/>
          <w:bCs/>
          <w:sz w:val="20"/>
          <w:szCs w:val="20"/>
          <w:lang w:val="es-CO"/>
        </w:rPr>
        <w:t xml:space="preserve">Conjunto de actividades que se ejecutan sobre una infraestructura vial y/o del espacio público asociado a la infraestructura de transporte </w:t>
      </w:r>
      <w:r w:rsidR="00175A19">
        <w:rPr>
          <w:rFonts w:asciiTheme="minorHAnsi" w:hAnsiTheme="minorHAnsi" w:cstheme="minorHAnsi"/>
          <w:bCs/>
          <w:sz w:val="20"/>
          <w:szCs w:val="20"/>
          <w:lang w:val="es-CO"/>
        </w:rPr>
        <w:t>y</w:t>
      </w:r>
      <w:r w:rsidR="00BE51CC">
        <w:rPr>
          <w:rFonts w:asciiTheme="minorHAnsi" w:hAnsiTheme="minorHAnsi" w:cstheme="minorHAnsi"/>
          <w:bCs/>
          <w:sz w:val="20"/>
          <w:szCs w:val="20"/>
          <w:lang w:val="es-CO"/>
        </w:rPr>
        <w:t>/</w:t>
      </w:r>
      <w:r w:rsidR="00175A19">
        <w:rPr>
          <w:rFonts w:asciiTheme="minorHAnsi" w:hAnsiTheme="minorHAnsi" w:cstheme="minorHAnsi"/>
          <w:bCs/>
          <w:sz w:val="20"/>
          <w:szCs w:val="20"/>
          <w:lang w:val="es-CO"/>
        </w:rPr>
        <w:t>o edificación no residencial</w:t>
      </w:r>
      <w:r w:rsidRPr="00557F3B">
        <w:rPr>
          <w:rFonts w:asciiTheme="minorHAnsi" w:hAnsiTheme="minorHAnsi" w:cstheme="minorHAnsi"/>
          <w:bCs/>
          <w:sz w:val="20"/>
          <w:szCs w:val="20"/>
          <w:lang w:val="es-CO"/>
        </w:rPr>
        <w:t xml:space="preserve"> orientadas a preservar las estructuras</w:t>
      </w:r>
      <w:r w:rsidR="009D4D8C">
        <w:rPr>
          <w:rFonts w:asciiTheme="minorHAnsi" w:hAnsiTheme="minorHAnsi" w:cstheme="minorHAnsi"/>
          <w:bCs/>
          <w:sz w:val="20"/>
          <w:szCs w:val="20"/>
          <w:lang w:val="es-CO"/>
        </w:rPr>
        <w:t xml:space="preserve">, </w:t>
      </w:r>
      <w:r w:rsidRPr="00557F3B">
        <w:rPr>
          <w:rFonts w:asciiTheme="minorHAnsi" w:hAnsiTheme="minorHAnsi" w:cstheme="minorHAnsi"/>
          <w:bCs/>
          <w:sz w:val="20"/>
          <w:szCs w:val="20"/>
          <w:lang w:val="es-CO"/>
        </w:rPr>
        <w:t xml:space="preserve">para que ofrezcan condiciones de uso aceptable ya sea que se cumpla en período de vida útil o a ampliar un nuevo período, empleando los tratamientos necesarios con el fin de retardar su deterioro. Incluye las actividades de mantenimiento rutinario, periódico, </w:t>
      </w:r>
      <w:r w:rsidR="00466FD8">
        <w:rPr>
          <w:rFonts w:asciiTheme="minorHAnsi" w:hAnsiTheme="minorHAnsi" w:cstheme="minorHAnsi"/>
          <w:bCs/>
          <w:sz w:val="20"/>
          <w:szCs w:val="20"/>
          <w:lang w:val="es-CO"/>
        </w:rPr>
        <w:t>preventivo, correctivo,</w:t>
      </w:r>
      <w:r w:rsidRPr="00557F3B">
        <w:rPr>
          <w:rFonts w:asciiTheme="minorHAnsi" w:hAnsiTheme="minorHAnsi" w:cstheme="minorHAnsi"/>
          <w:bCs/>
          <w:sz w:val="20"/>
          <w:szCs w:val="20"/>
          <w:lang w:val="es-CO"/>
        </w:rPr>
        <w:t xml:space="preserve"> rehabilitación o reconstrucción.</w:t>
      </w:r>
    </w:p>
    <w:p w14:paraId="2A84A27B" w14:textId="7E8E5363" w:rsidR="00C559BF" w:rsidRDefault="00C559B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Pr>
          <w:rFonts w:asciiTheme="minorHAnsi" w:hAnsiTheme="minorHAnsi" w:cstheme="minorHAnsi"/>
          <w:b/>
          <w:sz w:val="20"/>
          <w:szCs w:val="20"/>
          <w:lang w:val="es-CO"/>
        </w:rPr>
        <w:t>Construcción:</w:t>
      </w:r>
      <w:r>
        <w:rPr>
          <w:rFonts w:asciiTheme="minorHAnsi" w:hAnsiTheme="minorHAnsi" w:cstheme="minorHAnsi"/>
          <w:bCs/>
          <w:sz w:val="20"/>
          <w:szCs w:val="20"/>
          <w:lang w:val="es-CO"/>
        </w:rPr>
        <w:t xml:space="preserve"> </w:t>
      </w:r>
      <w:r w:rsidR="00A96810" w:rsidRPr="00A96810">
        <w:rPr>
          <w:rFonts w:asciiTheme="minorHAnsi" w:hAnsiTheme="minorHAnsi" w:cstheme="minorHAnsi"/>
          <w:bCs/>
          <w:sz w:val="20"/>
          <w:szCs w:val="20"/>
          <w:lang w:val="es-CO"/>
        </w:rPr>
        <w:t>Son aquellas obras nuevas que incluyen el levantamiento o armado de algún tipo de infraestructura de transporte.</w:t>
      </w:r>
    </w:p>
    <w:p w14:paraId="75940088" w14:textId="2915204B" w:rsidR="00181199" w:rsidRPr="00557F3B"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Deprimido: </w:t>
      </w:r>
      <w:r w:rsidRPr="00557F3B">
        <w:rPr>
          <w:rFonts w:asciiTheme="minorHAnsi" w:hAnsiTheme="minorHAnsi" w:cstheme="minorHAnsi"/>
          <w:sz w:val="20"/>
          <w:szCs w:val="20"/>
          <w:lang w:val="es-CO"/>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49F873EC" w14:textId="34E23317" w:rsidR="005A56BB" w:rsidRPr="00557F3B" w:rsidRDefault="005A56BB" w:rsidP="005A56BB">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commentRangeStart w:id="5"/>
      <w:r w:rsidRPr="00557F3B">
        <w:rPr>
          <w:rFonts w:asciiTheme="minorHAnsi" w:hAnsiTheme="minorHAnsi" w:cstheme="minorHAnsi"/>
          <w:b/>
          <w:sz w:val="20"/>
          <w:szCs w:val="20"/>
          <w:lang w:val="es-CO"/>
        </w:rPr>
        <w:t xml:space="preserve">Director de </w:t>
      </w:r>
      <w:r w:rsidR="003A458E" w:rsidRPr="00557F3B">
        <w:rPr>
          <w:rFonts w:asciiTheme="minorHAnsi" w:hAnsiTheme="minorHAnsi" w:cstheme="minorHAnsi"/>
          <w:b/>
          <w:sz w:val="20"/>
          <w:szCs w:val="20"/>
          <w:lang w:val="es-CO"/>
        </w:rPr>
        <w:t>I</w:t>
      </w:r>
      <w:r w:rsidRPr="00557F3B">
        <w:rPr>
          <w:rFonts w:asciiTheme="minorHAnsi" w:hAnsiTheme="minorHAnsi" w:cstheme="minorHAnsi"/>
          <w:b/>
          <w:sz w:val="20"/>
          <w:szCs w:val="20"/>
          <w:lang w:val="es-CO"/>
        </w:rPr>
        <w:t xml:space="preserve">nterventoría: </w:t>
      </w:r>
      <w:r w:rsidRPr="00557F3B">
        <w:rPr>
          <w:rFonts w:asciiTheme="minorHAnsi" w:hAnsiTheme="minorHAnsi" w:cstheme="minorHAnsi"/>
          <w:bCs/>
          <w:sz w:val="20"/>
          <w:szCs w:val="20"/>
          <w:highlight w:val="lightGray"/>
          <w:lang w:val="es-CO"/>
        </w:rPr>
        <w:t xml:space="preserve">[La Entidad </w:t>
      </w:r>
      <w:r w:rsidR="007E42F1" w:rsidRPr="00557F3B">
        <w:rPr>
          <w:rFonts w:asciiTheme="minorHAnsi" w:hAnsiTheme="minorHAnsi" w:cstheme="minorHAnsi"/>
          <w:bCs/>
          <w:sz w:val="20"/>
          <w:szCs w:val="20"/>
          <w:highlight w:val="lightGray"/>
          <w:lang w:val="es-CO"/>
        </w:rPr>
        <w:t xml:space="preserve">Estatal </w:t>
      </w:r>
      <w:r w:rsidRPr="00557F3B">
        <w:rPr>
          <w:rFonts w:asciiTheme="minorHAnsi" w:hAnsiTheme="minorHAnsi" w:cstheme="minorHAnsi"/>
          <w:bCs/>
          <w:sz w:val="20"/>
          <w:szCs w:val="20"/>
          <w:highlight w:val="lightGray"/>
          <w:lang w:val="es-CO"/>
        </w:rPr>
        <w:t>incluirá la definición de acuerdo con el proyecto de Infraestructura de Transporte que adelante</w:t>
      </w:r>
      <w:r w:rsidRPr="00557F3B">
        <w:rPr>
          <w:rFonts w:asciiTheme="minorHAnsi" w:hAnsiTheme="minorHAnsi" w:cstheme="minorHAnsi"/>
          <w:bCs/>
          <w:sz w:val="20"/>
          <w:szCs w:val="20"/>
          <w:lang w:val="es-CO"/>
        </w:rPr>
        <w:t>]</w:t>
      </w:r>
      <w:commentRangeEnd w:id="5"/>
      <w:r w:rsidR="00400A79">
        <w:rPr>
          <w:rStyle w:val="Refdecomentario"/>
          <w:rFonts w:asciiTheme="minorHAnsi" w:eastAsiaTheme="minorHAnsi" w:hAnsiTheme="minorHAnsi" w:cstheme="minorBidi"/>
          <w:lang w:val="uz-Cyrl-UZ" w:eastAsia="en-US"/>
        </w:rPr>
        <w:commentReference w:id="5"/>
      </w:r>
    </w:p>
    <w:p w14:paraId="3763A77E" w14:textId="77777777" w:rsidR="00165DE4" w:rsidRPr="00557F3B" w:rsidRDefault="00165DE4" w:rsidP="00165DE4">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Draga de Corte de Succión (Cutter Suction Dredger - CSD</w:t>
      </w:r>
      <w:r w:rsidRPr="00557F3B">
        <w:rPr>
          <w:rFonts w:asciiTheme="minorHAnsi" w:hAnsiTheme="minorHAnsi" w:cstheme="minorHAnsi"/>
          <w:sz w:val="20"/>
          <w:szCs w:val="20"/>
          <w:lang w:val="es-CO"/>
        </w:rPr>
        <w:t>):  Embarcación o artefacto naval que draga mediante la acción de una cabeza de corte que rompe o disgrega el suelo o lecho que succiona los sedimentos o el suelo mediante la acción de una bomba y lo transporta a la zona de disposición por tubería.</w:t>
      </w:r>
    </w:p>
    <w:p w14:paraId="2FD369AE" w14:textId="77777777" w:rsidR="009D649F" w:rsidRPr="00557F3B" w:rsidRDefault="009D649F" w:rsidP="009D649F">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eastAsia="es-CO"/>
        </w:rPr>
        <w:t>Draga de Arrastre de Succión con Tolva (TSHD – Trailing Suction Hopper dredger):</w:t>
      </w:r>
      <w:r w:rsidRPr="00557F3B">
        <w:rPr>
          <w:rFonts w:asciiTheme="minorHAnsi" w:hAnsiTheme="minorHAnsi" w:cstheme="minorHAnsi"/>
          <w:sz w:val="20"/>
          <w:szCs w:val="20"/>
          <w:lang w:val="es-CO" w:eastAsia="es-CO"/>
        </w:rPr>
        <w:t xml:space="preserve"> Embarcación autopropulsada y capaz de transportar cierta cantidad de sólidos en una tolva, los cuales son aspirados del fondo del cuerpo de agua por un tubo dotado con un cabezal de succión.</w:t>
      </w:r>
    </w:p>
    <w:p w14:paraId="790CB748" w14:textId="77777777"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Draga Mecánica: </w:t>
      </w:r>
      <w:r w:rsidRPr="00557F3B">
        <w:rPr>
          <w:rFonts w:asciiTheme="minorHAnsi" w:hAnsiTheme="minorHAnsi" w:cstheme="minorHAnsi"/>
          <w:sz w:val="20"/>
          <w:szCs w:val="20"/>
          <w:lang w:val="es-CO" w:eastAsia="es-CO"/>
        </w:rPr>
        <w:t>Embarcación o artefacto naval</w:t>
      </w:r>
      <w:r w:rsidRPr="00557F3B">
        <w:rPr>
          <w:rFonts w:asciiTheme="minorHAnsi" w:hAnsiTheme="minorHAnsi" w:cstheme="minorHAnsi"/>
          <w:sz w:val="20"/>
          <w:szCs w:val="20"/>
          <w:lang w:val="es-CO"/>
        </w:rPr>
        <w:t xml:space="preserve"> que utiliza exclusivamente medios mecánicos para la excavación y extracción del material. Se pueden clasificar en: Dragalinas, Dragas de Cuchara Almeja, Dragas de Pala (Dipper) y Dragas de Rosario de Cangilones.</w:t>
      </w:r>
    </w:p>
    <w:p w14:paraId="3AA71D8E" w14:textId="77777777" w:rsidR="00B87BCF" w:rsidRPr="00557F3B" w:rsidRDefault="003739A3" w:rsidP="00B87BC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Dragado: </w:t>
      </w:r>
      <w:r w:rsidRPr="00557F3B">
        <w:rPr>
          <w:rFonts w:asciiTheme="minorHAnsi" w:hAnsiTheme="minorHAnsi" w:cstheme="minorHAnsi"/>
          <w:sz w:val="20"/>
          <w:szCs w:val="20"/>
          <w:lang w:val="es-CO"/>
        </w:rPr>
        <w:t>Acción de remover sedimentos o roca bajo agua de un lecho marino o fluvial.</w:t>
      </w:r>
      <w:r w:rsidR="00B87BCF" w:rsidRPr="00557F3B">
        <w:rPr>
          <w:rFonts w:asciiTheme="minorHAnsi" w:hAnsiTheme="minorHAnsi" w:cstheme="minorHAnsi"/>
          <w:sz w:val="20"/>
          <w:szCs w:val="20"/>
          <w:lang w:val="es-CO"/>
        </w:rPr>
        <w:t xml:space="preserve"> Procedimiento mecánico mediante el cual se re</w:t>
      </w:r>
      <w:r w:rsidR="00B87BCF">
        <w:rPr>
          <w:rFonts w:asciiTheme="minorHAnsi" w:hAnsiTheme="minorHAnsi" w:cstheme="minorHAnsi"/>
          <w:sz w:val="20"/>
          <w:szCs w:val="20"/>
          <w:lang w:val="es-CO"/>
        </w:rPr>
        <w:t>tira</w:t>
      </w:r>
      <w:r w:rsidR="00B87BCF" w:rsidRPr="00557F3B">
        <w:rPr>
          <w:rFonts w:asciiTheme="minorHAnsi" w:hAnsiTheme="minorHAnsi" w:cstheme="minorHAnsi"/>
          <w:sz w:val="20"/>
          <w:szCs w:val="20"/>
          <w:lang w:val="es-CO"/>
        </w:rPr>
        <w:t xml:space="preserve"> material del fondo o de la bancada de </w:t>
      </w:r>
      <w:r w:rsidR="00B87BCF" w:rsidRPr="00557F3B">
        <w:rPr>
          <w:rFonts w:asciiTheme="minorHAnsi" w:hAnsiTheme="minorHAnsi" w:cstheme="minorHAnsi"/>
          <w:sz w:val="20"/>
          <w:szCs w:val="20"/>
          <w:lang w:val="es-CO"/>
        </w:rPr>
        <w:lastRenderedPageBreak/>
        <w:t>un sistema fluvial, en general de cualquier cuerpo de agua para disponerlo en un sitio donde presumiblemente el sedimento no volverá a su sitio de origen.</w:t>
      </w:r>
    </w:p>
    <w:p w14:paraId="7FBDD70B" w14:textId="1AAC93D4"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Dragado Marítimo y/o Fluvial:</w:t>
      </w:r>
      <w:r w:rsidRPr="00557F3B">
        <w:rPr>
          <w:rFonts w:asciiTheme="minorHAnsi" w:hAnsiTheme="minorHAnsi" w:cstheme="minorHAnsi"/>
          <w:sz w:val="20"/>
          <w:szCs w:val="20"/>
          <w:lang w:val="es-CO"/>
        </w:rPr>
        <w:t xml:space="preserve"> </w:t>
      </w:r>
      <w:r w:rsidR="00C01E37">
        <w:rPr>
          <w:rFonts w:asciiTheme="minorHAnsi" w:hAnsiTheme="minorHAnsi" w:cstheme="minorHAnsi"/>
          <w:sz w:val="20"/>
          <w:szCs w:val="20"/>
          <w:lang w:val="es-CO"/>
        </w:rPr>
        <w:t xml:space="preserve">Procedimiento </w:t>
      </w:r>
      <w:r w:rsidR="005C05B9">
        <w:rPr>
          <w:rFonts w:asciiTheme="minorHAnsi" w:hAnsiTheme="minorHAnsi" w:cstheme="minorHAnsi"/>
          <w:sz w:val="20"/>
          <w:szCs w:val="20"/>
          <w:lang w:val="es-CO"/>
        </w:rPr>
        <w:t>mecánico</w:t>
      </w:r>
      <w:r w:rsidR="00C01E37">
        <w:rPr>
          <w:rFonts w:asciiTheme="minorHAnsi" w:hAnsiTheme="minorHAnsi" w:cstheme="minorHAnsi"/>
          <w:sz w:val="20"/>
          <w:szCs w:val="20"/>
          <w:lang w:val="es-CO"/>
        </w:rPr>
        <w:t xml:space="preserve"> para </w:t>
      </w:r>
      <w:r w:rsidRPr="00557F3B">
        <w:rPr>
          <w:rFonts w:asciiTheme="minorHAnsi" w:hAnsiTheme="minorHAnsi" w:cstheme="minorHAnsi"/>
          <w:sz w:val="20"/>
          <w:szCs w:val="20"/>
          <w:lang w:val="es-CO"/>
        </w:rPr>
        <w:t>remover sedimentos o roca bajo agua de un lecho marino o fluvial.</w:t>
      </w:r>
    </w:p>
    <w:p w14:paraId="5EBD36B5" w14:textId="5EAD2D72" w:rsidR="003739A3" w:rsidRPr="0094701D"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3F83A831">
        <w:rPr>
          <w:rFonts w:asciiTheme="minorHAnsi" w:hAnsiTheme="minorHAnsi" w:cstheme="minorBidi"/>
          <w:b/>
          <w:sz w:val="20"/>
          <w:szCs w:val="20"/>
          <w:lang w:val="es-CO"/>
        </w:rPr>
        <w:t>Drenaje (infraestructura aeroportuaria):</w:t>
      </w:r>
      <w:r w:rsidRPr="3F83A831">
        <w:rPr>
          <w:rFonts w:asciiTheme="minorHAnsi" w:hAnsiTheme="minorHAnsi" w:cstheme="minorBidi"/>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7B95CAD8" w14:textId="654A62D8" w:rsidR="00AB6191" w:rsidRPr="007B11E2" w:rsidRDefault="00AB6191" w:rsidP="00AB6191">
      <w:pPr>
        <w:pStyle w:val="Invias-VietaNumerada"/>
        <w:numPr>
          <w:ilvl w:val="1"/>
          <w:numId w:val="22"/>
        </w:numPr>
        <w:autoSpaceDE w:val="0"/>
        <w:autoSpaceDN w:val="0"/>
        <w:adjustRightInd w:val="0"/>
        <w:spacing w:before="120" w:after="240"/>
        <w:ind w:left="851" w:hanging="567"/>
        <w:rPr>
          <w:lang w:val="es-CO" w:eastAsia="es-CO"/>
        </w:rPr>
      </w:pPr>
      <w:r w:rsidRPr="00F072B3">
        <w:rPr>
          <w:rFonts w:asciiTheme="minorHAnsi" w:hAnsiTheme="minorHAnsi" w:cstheme="minorHAnsi"/>
          <w:b/>
          <w:bCs/>
          <w:sz w:val="20"/>
          <w:szCs w:val="20"/>
          <w:lang w:val="es-CO"/>
        </w:rPr>
        <w:t xml:space="preserve">Edificaciones Gubernamentales: </w:t>
      </w:r>
      <w:r w:rsidR="006A1ED4" w:rsidRPr="00687CD8">
        <w:rPr>
          <w:rFonts w:asciiTheme="minorHAnsi" w:hAnsiTheme="minorHAnsi" w:cstheme="minorHAnsi"/>
          <w:sz w:val="20"/>
          <w:szCs w:val="20"/>
          <w:lang w:val="es-CO"/>
        </w:rPr>
        <w:t>Son</w:t>
      </w:r>
      <w:r w:rsidR="006A1ED4">
        <w:rPr>
          <w:rFonts w:asciiTheme="minorHAnsi" w:hAnsiTheme="minorHAnsi" w:cstheme="minorHAnsi"/>
          <w:b/>
          <w:bCs/>
          <w:sz w:val="20"/>
          <w:szCs w:val="20"/>
          <w:lang w:val="es-CO"/>
        </w:rPr>
        <w:t xml:space="preserve"> </w:t>
      </w:r>
      <w:r w:rsidR="006A1ED4">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dificaciones no residenciales administradas por </w:t>
      </w:r>
      <w:r w:rsidR="007D3D8E">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ntidades </w:t>
      </w:r>
      <w:r w:rsidR="007D3D8E">
        <w:rPr>
          <w:rFonts w:asciiTheme="minorHAnsi" w:hAnsiTheme="minorHAnsi" w:cstheme="minorHAnsi"/>
          <w:sz w:val="20"/>
          <w:szCs w:val="20"/>
          <w:lang w:val="es-CO"/>
        </w:rPr>
        <w:t>P</w:t>
      </w:r>
      <w:r w:rsidRPr="00F072B3">
        <w:rPr>
          <w:rFonts w:asciiTheme="minorHAnsi" w:hAnsiTheme="minorHAnsi" w:cstheme="minorHAnsi"/>
          <w:sz w:val="20"/>
          <w:szCs w:val="20"/>
          <w:lang w:val="es-CO"/>
        </w:rPr>
        <w:t>úblicas, se exceptúan las siguientes: Comando de Atención Inmediata (CAI), bodegas, estaciones de transporte masivo, viviendas, casas fiscales y terminales terrestres.</w:t>
      </w:r>
    </w:p>
    <w:p w14:paraId="0DD80AF4" w14:textId="71BEE09E" w:rsidR="003739A3"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Edificio Comercial: </w:t>
      </w:r>
      <w:r w:rsidRPr="00557F3B">
        <w:rPr>
          <w:rFonts w:asciiTheme="minorHAnsi" w:hAnsiTheme="minorHAnsi" w:cstheme="minorBidi"/>
          <w:sz w:val="20"/>
          <w:szCs w:val="20"/>
          <w:lang w:val="es-CO" w:eastAsia="es-CO"/>
        </w:rPr>
        <w:t xml:space="preserve">Inmueble cuya actividad principal es la venta de productos directamente al público o la prestación de servicios relacionados con los mismos, incluyendo, tanto las tiendas </w:t>
      </w:r>
      <w:r w:rsidR="007670FC">
        <w:rPr>
          <w:rFonts w:asciiTheme="minorHAnsi" w:hAnsiTheme="minorHAnsi" w:cstheme="minorBidi"/>
          <w:sz w:val="20"/>
          <w:szCs w:val="20"/>
          <w:lang w:val="es-CO" w:eastAsia="es-CO"/>
        </w:rPr>
        <w:t>y</w:t>
      </w:r>
      <w:r w:rsidRPr="00557F3B">
        <w:rPr>
          <w:rFonts w:asciiTheme="minorHAnsi" w:hAnsiTheme="minorHAnsi" w:cstheme="minorBidi"/>
          <w:sz w:val="20"/>
          <w:szCs w:val="20"/>
          <w:lang w:val="es-CO" w:eastAsia="es-CO"/>
        </w:rPr>
        <w:t xml:space="preserve"> los grandes almacenes, los cuales suelen constituir un único establecimiento con un único titular, como, por ejemplo, los centros comerciales, los mercados, las galerías comerciales, etc.</w:t>
      </w:r>
    </w:p>
    <w:p w14:paraId="3ED3DC7E" w14:textId="42BBF9AC" w:rsidR="00817640" w:rsidRPr="00687CD8" w:rsidRDefault="00A517C7" w:rsidP="00687CD8">
      <w:pPr>
        <w:pStyle w:val="Invias-VietaNumerada"/>
        <w:autoSpaceDE w:val="0"/>
        <w:autoSpaceDN w:val="0"/>
        <w:adjustRightInd w:val="0"/>
        <w:spacing w:before="120" w:after="240"/>
        <w:ind w:left="851"/>
        <w:rPr>
          <w:rFonts w:eastAsiaTheme="minorHAnsi"/>
          <w:lang w:val="es-CO"/>
        </w:rPr>
      </w:pPr>
      <w:r w:rsidRPr="00A517C7">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7EBD97F4" w14:textId="77777777" w:rsidR="003739A3" w:rsidRPr="00557F3B" w:rsidRDefault="003739A3"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Edificio Institucional: </w:t>
      </w:r>
      <w:r w:rsidRPr="00557F3B">
        <w:rPr>
          <w:rFonts w:asciiTheme="minorHAnsi" w:hAnsiTheme="minorHAnsi" w:cstheme="minorHAnsi"/>
          <w:sz w:val="20"/>
          <w:szCs w:val="20"/>
          <w:lang w:val="es-CO" w:eastAsia="es-CO"/>
        </w:rPr>
        <w:t>Infraestructura que ha sido construida</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1E787262" w14:textId="77777777" w:rsidR="00D063BD" w:rsidRPr="007B11E2" w:rsidRDefault="00D063BD" w:rsidP="007B11E2">
      <w:pPr>
        <w:rPr>
          <w:lang w:val="es-CO" w:eastAsia="es-CO"/>
        </w:rPr>
      </w:pPr>
    </w:p>
    <w:p w14:paraId="70F4667D" w14:textId="2BE7B76E" w:rsidR="00CA5D45"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Edificio Multifamiliar: </w:t>
      </w:r>
      <w:r w:rsidRPr="00557F3B">
        <w:rPr>
          <w:rFonts w:asciiTheme="minorHAnsi" w:hAnsiTheme="minorHAnsi" w:cstheme="minorHAnsi"/>
          <w:sz w:val="20"/>
          <w:szCs w:val="20"/>
          <w:lang w:val="es-CO" w:eastAsia="es-CO"/>
        </w:rPr>
        <w:t>Inmueble que agrupa tres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0859796F" w14:textId="77777777" w:rsidR="000906F5" w:rsidRPr="007B11E2" w:rsidRDefault="000906F5" w:rsidP="007B11E2">
      <w:pPr>
        <w:rPr>
          <w:lang w:val="es-CO" w:eastAsia="es-CO"/>
        </w:rPr>
      </w:pPr>
    </w:p>
    <w:p w14:paraId="240452AD" w14:textId="77777777" w:rsidR="00CA5D45" w:rsidRPr="00557F3B"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Enrocados o Escolleras Marítimos: </w:t>
      </w:r>
      <w:r w:rsidRPr="00557F3B">
        <w:rPr>
          <w:rFonts w:asciiTheme="minorHAnsi" w:hAnsiTheme="minorHAnsi" w:cstheme="minorHAnsi"/>
          <w:sz w:val="20"/>
          <w:szCs w:val="20"/>
          <w:lang w:val="es-CO"/>
        </w:rPr>
        <w:t>Obra civil hidráulica marítima constituida por rocas o piedras para conformar una protección contra el oleaje o corrientes marinas, tales como diques, espolones recubrimiento de orillas.</w:t>
      </w:r>
    </w:p>
    <w:p w14:paraId="7F17A429" w14:textId="77777777" w:rsidR="000906F5" w:rsidRPr="007B11E2" w:rsidRDefault="000906F5" w:rsidP="007B11E2">
      <w:pPr>
        <w:rPr>
          <w:lang w:val="es-CO"/>
        </w:rPr>
      </w:pPr>
    </w:p>
    <w:p w14:paraId="30856AB7" w14:textId="77777777" w:rsidR="00CA5D45" w:rsidRDefault="00CA5D45" w:rsidP="00CA5D45">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Escollera: </w:t>
      </w:r>
      <w:r w:rsidRPr="00557F3B">
        <w:rPr>
          <w:rFonts w:asciiTheme="minorHAnsi" w:hAnsiTheme="minorHAnsi" w:cstheme="minorBidi"/>
          <w:sz w:val="20"/>
          <w:szCs w:val="20"/>
          <w:lang w:val="es-CO" w:eastAsia="es-CO"/>
        </w:rPr>
        <w:t>Dique de defensa que se construye con piedras o elementos prefabricados dispuestos en ríos (fluvial) o costa marítima (marítima) para resguardo contra marejada y las corrientes.</w:t>
      </w:r>
    </w:p>
    <w:p w14:paraId="7C3C798F" w14:textId="77777777" w:rsidR="006A6189" w:rsidRPr="007B11E2" w:rsidRDefault="006A6189" w:rsidP="007B11E2">
      <w:pPr>
        <w:rPr>
          <w:lang w:val="es-CO" w:eastAsia="es-CO"/>
        </w:rPr>
      </w:pPr>
    </w:p>
    <w:p w14:paraId="132AAF0F" w14:textId="77777777" w:rsidR="006E17A4" w:rsidRPr="00557F3B" w:rsidRDefault="006E17A4" w:rsidP="006A6189">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Espacio Público</w:t>
      </w:r>
      <w:r w:rsidRPr="00557F3B">
        <w:rPr>
          <w:rFonts w:asciiTheme="minorHAnsi" w:hAnsiTheme="minorHAnsi" w:cstheme="minorHAnsi"/>
          <w:sz w:val="20"/>
          <w:szCs w:val="20"/>
          <w:lang w:val="es-CO"/>
        </w:rPr>
        <w:t xml:space="preserve">: </w:t>
      </w:r>
      <w:r w:rsidRPr="00557F3B">
        <w:rPr>
          <w:rFonts w:asciiTheme="minorHAnsi" w:hAnsiTheme="minorHAnsi" w:cstheme="minorHAnsi"/>
          <w:bCs/>
          <w:sz w:val="20"/>
          <w:szCs w:val="20"/>
          <w:lang w:val="es-CO"/>
        </w:rPr>
        <w:t xml:space="preserve">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19D06714" w14:textId="77777777" w:rsidR="006A6189" w:rsidRPr="007B11E2" w:rsidRDefault="006A6189" w:rsidP="007B11E2">
      <w:pPr>
        <w:ind w:left="851"/>
        <w:rPr>
          <w:lang w:val="es-CO"/>
        </w:rPr>
      </w:pPr>
    </w:p>
    <w:p w14:paraId="678A877F"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El espacio público comprende, entre otros, los siguientes aspectos: </w:t>
      </w:r>
    </w:p>
    <w:p w14:paraId="487D040E" w14:textId="77777777" w:rsidR="006E17A4" w:rsidRPr="00557F3B" w:rsidRDefault="006E17A4" w:rsidP="006E17A4">
      <w:pPr>
        <w:ind w:left="851"/>
        <w:jc w:val="both"/>
        <w:rPr>
          <w:rFonts w:eastAsia="Times New Roman" w:cstheme="minorHAnsi"/>
          <w:bCs/>
          <w:sz w:val="20"/>
          <w:szCs w:val="20"/>
          <w:lang w:val="es-CO" w:eastAsia="es-ES"/>
        </w:rPr>
      </w:pPr>
    </w:p>
    <w:p w14:paraId="7F115CA8" w14:textId="38D04ADC"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a. Los bienes de uso público, es decir</w:t>
      </w:r>
      <w:r w:rsidR="00D60A45">
        <w:rPr>
          <w:rFonts w:eastAsia="Times New Roman" w:cstheme="minorHAnsi"/>
          <w:bCs/>
          <w:sz w:val="20"/>
          <w:szCs w:val="20"/>
          <w:lang w:val="es-CO" w:eastAsia="es-ES"/>
        </w:rPr>
        <w:t>,</w:t>
      </w:r>
      <w:r w:rsidRPr="00557F3B">
        <w:rPr>
          <w:rFonts w:eastAsia="Times New Roman" w:cstheme="minorHAnsi"/>
          <w:bCs/>
          <w:sz w:val="20"/>
          <w:szCs w:val="20"/>
          <w:lang w:val="es-CO" w:eastAsia="es-ES"/>
        </w:rPr>
        <w:t xml:space="preserve"> aquellos inmuebles de dominio público cuyo uso pertenece a todos los habitantes del territorio nacional, destinados al uso o disfrute colectivo; </w:t>
      </w:r>
    </w:p>
    <w:p w14:paraId="581C957C" w14:textId="77777777" w:rsidR="006E17A4" w:rsidRPr="00557F3B" w:rsidRDefault="006E17A4" w:rsidP="006E17A4">
      <w:pPr>
        <w:ind w:left="851"/>
        <w:jc w:val="both"/>
        <w:rPr>
          <w:rFonts w:eastAsia="Times New Roman" w:cstheme="minorHAnsi"/>
          <w:bCs/>
          <w:sz w:val="20"/>
          <w:szCs w:val="20"/>
          <w:lang w:val="es-CO" w:eastAsia="es-ES"/>
        </w:rPr>
      </w:pPr>
    </w:p>
    <w:p w14:paraId="5B9FAB02"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b. Los elementos arquitectónicos, espaciales y naturales de los inmuebles de propiedad privada que por su naturaleza, uso o afectación satisfacen necesidades de uso público; </w:t>
      </w:r>
    </w:p>
    <w:p w14:paraId="17705A53" w14:textId="77777777" w:rsidR="006E17A4" w:rsidRPr="00557F3B" w:rsidRDefault="006E17A4" w:rsidP="006E17A4">
      <w:pPr>
        <w:ind w:left="851"/>
        <w:jc w:val="both"/>
        <w:rPr>
          <w:rFonts w:eastAsia="Times New Roman"/>
          <w:sz w:val="20"/>
          <w:szCs w:val="20"/>
          <w:lang w:val="es-CO" w:eastAsia="es-ES"/>
        </w:rPr>
      </w:pPr>
    </w:p>
    <w:p w14:paraId="4C45D986" w14:textId="63840A9B" w:rsidR="006E17A4" w:rsidRPr="009A01C7" w:rsidRDefault="006E17A4" w:rsidP="007B11E2">
      <w:pPr>
        <w:pStyle w:val="Prrafodelista"/>
        <w:numPr>
          <w:ilvl w:val="0"/>
          <w:numId w:val="27"/>
        </w:numPr>
        <w:tabs>
          <w:tab w:val="left" w:pos="851"/>
          <w:tab w:val="left" w:pos="1134"/>
        </w:tabs>
        <w:ind w:left="851" w:firstLine="0"/>
        <w:jc w:val="both"/>
        <w:rPr>
          <w:rFonts w:eastAsia="Times New Roman"/>
          <w:sz w:val="20"/>
          <w:szCs w:val="20"/>
          <w:lang w:val="es-CO" w:eastAsia="es-ES"/>
        </w:rPr>
      </w:pPr>
      <w:r w:rsidRPr="009A01C7">
        <w:rPr>
          <w:rFonts w:eastAsia="Times New Roman"/>
          <w:sz w:val="20"/>
          <w:szCs w:val="20"/>
          <w:lang w:val="es-CO" w:eastAsia="es-ES"/>
        </w:rPr>
        <w:t xml:space="preserve">Las áreas requeridas para la conformación del sistema de espacio público en los términos establecidos en el Decreto 1504 de 1998 compilado en el Decreto 1077 de 2015 </w:t>
      </w:r>
      <w:r w:rsidRPr="00557F3B">
        <w:rPr>
          <w:rFonts w:ascii="Arial" w:eastAsia="Arial" w:hAnsi="Arial" w:cs="Arial"/>
          <w:sz w:val="19"/>
          <w:szCs w:val="19"/>
          <w:lang w:val="es-CO"/>
        </w:rPr>
        <w:t>o la norma que la reemplace, complemente o modifique</w:t>
      </w:r>
      <w:r w:rsidRPr="009A01C7">
        <w:rPr>
          <w:rFonts w:eastAsia="Times New Roman"/>
          <w:sz w:val="20"/>
          <w:szCs w:val="20"/>
          <w:lang w:val="es-CO" w:eastAsia="es-ES"/>
        </w:rPr>
        <w:t>.</w:t>
      </w:r>
    </w:p>
    <w:p w14:paraId="388545AF" w14:textId="77777777" w:rsidR="006A6189" w:rsidRPr="007B11E2" w:rsidRDefault="006A6189" w:rsidP="007B11E2">
      <w:pPr>
        <w:pStyle w:val="Prrafodelista"/>
        <w:ind w:left="1146"/>
        <w:jc w:val="both"/>
        <w:rPr>
          <w:rFonts w:eastAsia="Times New Roman"/>
          <w:sz w:val="20"/>
          <w:szCs w:val="20"/>
          <w:lang w:val="es-CO" w:eastAsia="es-ES"/>
        </w:rPr>
      </w:pPr>
    </w:p>
    <w:p w14:paraId="233B688C" w14:textId="77777777" w:rsidR="006E17A4" w:rsidRPr="00557F3B" w:rsidRDefault="006E17A4" w:rsidP="006A6189">
      <w:pPr>
        <w:numPr>
          <w:ilvl w:val="1"/>
          <w:numId w:val="22"/>
        </w:numPr>
        <w:autoSpaceDE w:val="0"/>
        <w:autoSpaceDN w:val="0"/>
        <w:adjustRightInd w:val="0"/>
        <w:ind w:left="851" w:hanging="567"/>
        <w:jc w:val="both"/>
        <w:rPr>
          <w:rFonts w:eastAsia="Times New Roman" w:cstheme="minorHAnsi"/>
          <w:sz w:val="20"/>
          <w:szCs w:val="20"/>
          <w:lang w:val="es-CO" w:eastAsia="es-ES"/>
        </w:rPr>
      </w:pPr>
      <w:r w:rsidRPr="00557F3B">
        <w:rPr>
          <w:rFonts w:eastAsia="Times New Roman" w:cstheme="minorHAnsi"/>
          <w:b/>
          <w:sz w:val="20"/>
          <w:szCs w:val="20"/>
          <w:lang w:val="es-CO" w:eastAsia="es-ES"/>
        </w:rPr>
        <w:t xml:space="preserve">Espacio Público Asociado a la Infraestructura de Transporte: </w:t>
      </w:r>
      <w:r w:rsidRPr="00557F3B">
        <w:rPr>
          <w:rFonts w:eastAsia="Times New Roman" w:cstheme="minorHAnsi"/>
          <w:sz w:val="20"/>
          <w:szCs w:val="20"/>
          <w:lang w:val="es-CO" w:eastAsia="es-ES"/>
        </w:rPr>
        <w:t>Elementos constitutivos artificiales o construidos</w:t>
      </w:r>
      <w:r w:rsidRPr="00557F3B">
        <w:rPr>
          <w:rFonts w:eastAsia="Times New Roman" w:cstheme="minorHAnsi"/>
          <w:sz w:val="20"/>
          <w:szCs w:val="20"/>
          <w:vertAlign w:val="superscript"/>
          <w:lang w:val="es-CO" w:eastAsia="es-ES"/>
        </w:rPr>
        <w:footnoteReference w:id="4"/>
      </w:r>
      <w:r w:rsidRPr="00557F3B">
        <w:rPr>
          <w:rFonts w:eastAsia="Times New Roman" w:cstheme="minorHAnsi"/>
          <w:sz w:val="20"/>
          <w:szCs w:val="20"/>
          <w:lang w:val="es-CO" w:eastAsia="es-ES"/>
        </w:rPr>
        <w:t xml:space="preserve">, tales como:  </w:t>
      </w:r>
    </w:p>
    <w:p w14:paraId="446F0915" w14:textId="77777777" w:rsidR="00464DBB" w:rsidRPr="00557F3B" w:rsidRDefault="00464DBB" w:rsidP="007B11E2">
      <w:pPr>
        <w:autoSpaceDE w:val="0"/>
        <w:autoSpaceDN w:val="0"/>
        <w:adjustRightInd w:val="0"/>
        <w:ind w:left="851"/>
        <w:jc w:val="both"/>
        <w:rPr>
          <w:rFonts w:eastAsia="Times New Roman" w:cstheme="minorHAnsi"/>
          <w:sz w:val="20"/>
          <w:szCs w:val="20"/>
          <w:lang w:val="es-CO" w:eastAsia="es-ES"/>
        </w:rPr>
      </w:pPr>
    </w:p>
    <w:p w14:paraId="39267F41" w14:textId="77777777" w:rsidR="006E17A4" w:rsidRPr="003B1171" w:rsidRDefault="006E17A4" w:rsidP="00687CD8">
      <w:pPr>
        <w:ind w:left="1211"/>
        <w:contextualSpacing/>
        <w:rPr>
          <w:lang w:val="es-CO" w:eastAsia="es-ES"/>
        </w:rPr>
      </w:pPr>
      <w:r w:rsidRPr="00557F3B">
        <w:rPr>
          <w:rFonts w:eastAsia="Times New Roman" w:cstheme="minorHAnsi"/>
          <w:sz w:val="20"/>
          <w:szCs w:val="20"/>
          <w:lang w:val="es-CO" w:eastAsia="es-ES"/>
        </w:rPr>
        <w:t xml:space="preserve">Áreas integrantes de los perfiles viales peatonal y vehicular, constituidas por: </w:t>
      </w:r>
    </w:p>
    <w:p w14:paraId="14ECA387" w14:textId="77777777" w:rsidR="006E17A4" w:rsidRPr="00557F3B" w:rsidRDefault="006E17A4" w:rsidP="006E17A4">
      <w:pPr>
        <w:ind w:left="1211"/>
        <w:contextualSpacing/>
        <w:rPr>
          <w:lang w:val="es-CO" w:eastAsia="es-ES"/>
        </w:rPr>
      </w:pPr>
    </w:p>
    <w:p w14:paraId="554A2D63" w14:textId="77777777" w:rsidR="006E17A4" w:rsidRPr="00557F3B" w:rsidRDefault="006E17A4" w:rsidP="006E17A4">
      <w:pPr>
        <w:numPr>
          <w:ilvl w:val="1"/>
          <w:numId w:val="29"/>
        </w:numPr>
        <w:contextualSpacing/>
        <w:jc w:val="both"/>
        <w:rPr>
          <w:lang w:val="es-CO" w:eastAsia="es-ES"/>
        </w:rPr>
      </w:pPr>
      <w:r w:rsidRPr="00557F3B">
        <w:rPr>
          <w:rFonts w:eastAsia="Times New Roman"/>
          <w:sz w:val="20"/>
          <w:szCs w:val="20"/>
          <w:lang w:val="es-CO" w:eastAsia="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ciclopistas, ciclovías, estacionamiento para bicicletas, estacionamiento para motocicletas, estacionamiento bajo espacio público, zonas azules, bahías de estacionamiento, bermas, separadores, reductores de velocidad, calzadas, carriles. </w:t>
      </w:r>
    </w:p>
    <w:p w14:paraId="19BC0369" w14:textId="77777777" w:rsidR="006E17A4" w:rsidRPr="00557F3B" w:rsidRDefault="006E17A4" w:rsidP="006E17A4">
      <w:pPr>
        <w:ind w:left="1931"/>
        <w:contextualSpacing/>
        <w:jc w:val="both"/>
        <w:rPr>
          <w:lang w:val="es-CO" w:eastAsia="es-ES"/>
        </w:rPr>
      </w:pPr>
    </w:p>
    <w:p w14:paraId="5CDBA1D1" w14:textId="77777777" w:rsidR="006E17A4" w:rsidRPr="00557F3B" w:rsidRDefault="006E17A4" w:rsidP="006E17A4">
      <w:pPr>
        <w:numPr>
          <w:ilvl w:val="1"/>
          <w:numId w:val="29"/>
        </w:numPr>
        <w:contextualSpacing/>
        <w:jc w:val="both"/>
        <w:rPr>
          <w:lang w:val="es-CO" w:eastAsia="es-ES"/>
        </w:rPr>
      </w:pPr>
      <w:r w:rsidRPr="00557F3B">
        <w:rPr>
          <w:rFonts w:eastAsia="Times New Roman" w:cstheme="minorHAnsi"/>
          <w:sz w:val="20"/>
          <w:szCs w:val="20"/>
          <w:lang w:val="es-CO" w:eastAsia="es-ES"/>
        </w:rPr>
        <w:t xml:space="preserve">Los componentes de los cruces o intersecciones, tales como: esquinas, glorietas, orejas, puentes vehiculares, túneles y viaductos. </w:t>
      </w:r>
    </w:p>
    <w:p w14:paraId="70DBC47C" w14:textId="77777777" w:rsidR="006E17A4" w:rsidRPr="00557F3B" w:rsidRDefault="006E17A4" w:rsidP="006E17A4">
      <w:pPr>
        <w:ind w:left="720"/>
        <w:contextualSpacing/>
        <w:rPr>
          <w:sz w:val="20"/>
          <w:lang w:val="es-CO" w:eastAsia="es-ES"/>
        </w:rPr>
      </w:pPr>
    </w:p>
    <w:p w14:paraId="3A0DC906" w14:textId="77777777" w:rsidR="006E17A4" w:rsidRDefault="006E17A4" w:rsidP="006E17A4">
      <w:pPr>
        <w:ind w:left="851"/>
        <w:jc w:val="both"/>
        <w:rPr>
          <w:sz w:val="20"/>
          <w:lang w:val="es-CO" w:eastAsia="es-ES"/>
        </w:rPr>
      </w:pPr>
      <w:r w:rsidRPr="00557F3B">
        <w:rPr>
          <w:sz w:val="20"/>
          <w:lang w:val="es-CO" w:eastAsia="es-ES"/>
        </w:rPr>
        <w:t xml:space="preserve">Para los fines de los Documentos Tipo se entiende que estos elementos del Espacio Público deberán estar asociados o vinculados a una infraestructura de transporte. </w:t>
      </w:r>
    </w:p>
    <w:p w14:paraId="21E8BC78" w14:textId="77777777" w:rsidR="0037298D" w:rsidRDefault="0037298D" w:rsidP="007B11E2">
      <w:pPr>
        <w:jc w:val="both"/>
        <w:rPr>
          <w:sz w:val="20"/>
          <w:lang w:val="es-CO" w:eastAsia="es-ES"/>
        </w:rPr>
      </w:pPr>
    </w:p>
    <w:p w14:paraId="5871E743" w14:textId="78A2732A" w:rsidR="00165DE4" w:rsidRDefault="006E17A4" w:rsidP="0037298D">
      <w:pPr>
        <w:pStyle w:val="Invias-VietaNumerada"/>
        <w:numPr>
          <w:ilvl w:val="1"/>
          <w:numId w:val="22"/>
        </w:numPr>
        <w:autoSpaceDE w:val="0"/>
        <w:autoSpaceDN w:val="0"/>
        <w:adjustRightInd w:val="0"/>
        <w:spacing w:before="0" w:after="0"/>
        <w:ind w:left="851" w:hanging="567"/>
        <w:rPr>
          <w:rFonts w:asciiTheme="minorHAnsi" w:hAnsiTheme="minorHAnsi" w:cstheme="minorHAnsi"/>
          <w:sz w:val="20"/>
          <w:lang w:val="es-CO"/>
        </w:rPr>
      </w:pPr>
      <w:commentRangeStart w:id="6"/>
      <w:r w:rsidRPr="006471F7">
        <w:rPr>
          <w:rFonts w:asciiTheme="minorHAnsi" w:hAnsiTheme="minorHAnsi" w:cstheme="minorHAnsi"/>
          <w:b/>
          <w:bCs/>
          <w:sz w:val="20"/>
          <w:lang w:val="es-CO"/>
        </w:rPr>
        <w:t>Especialista principal</w:t>
      </w:r>
      <w:r w:rsidRPr="006471F7">
        <w:rPr>
          <w:rFonts w:asciiTheme="minorHAnsi" w:hAnsiTheme="minorHAnsi" w:cstheme="minorHAnsi"/>
          <w:sz w:val="20"/>
          <w:lang w:val="es-CO"/>
        </w:rPr>
        <w:t xml:space="preserve">: </w:t>
      </w:r>
      <w:r w:rsidRPr="006471F7">
        <w:rPr>
          <w:rFonts w:asciiTheme="minorHAnsi" w:hAnsiTheme="minorHAnsi" w:cstheme="minorHAnsi"/>
          <w:sz w:val="20"/>
          <w:szCs w:val="22"/>
          <w:highlight w:val="lightGray"/>
          <w:lang w:val="es-CO"/>
        </w:rPr>
        <w:t>[La</w:t>
      </w:r>
      <w:r w:rsidRPr="006471F7">
        <w:rPr>
          <w:rFonts w:asciiTheme="minorHAnsi" w:hAnsiTheme="minorHAnsi" w:cstheme="minorHAnsi"/>
          <w:sz w:val="20"/>
          <w:szCs w:val="20"/>
          <w:highlight w:val="lightGray"/>
          <w:lang w:val="es-CO"/>
        </w:rPr>
        <w:t xml:space="preserve"> Entidad</w:t>
      </w:r>
      <w:r w:rsidRPr="006471F7">
        <w:rPr>
          <w:rFonts w:asciiTheme="minorHAnsi" w:hAnsiTheme="minorHAnsi" w:cstheme="minorHAnsi"/>
          <w:bCs/>
          <w:sz w:val="20"/>
          <w:szCs w:val="20"/>
          <w:highlight w:val="lightGray"/>
          <w:lang w:val="es-CO"/>
        </w:rPr>
        <w:t xml:space="preserve"> Estatal incluirá la definición de acuerdo con el proyecto de Infraestructura de Transporte que adelante</w:t>
      </w:r>
      <w:r w:rsidRPr="007B11E2">
        <w:rPr>
          <w:rFonts w:asciiTheme="minorHAnsi" w:hAnsiTheme="minorHAnsi" w:cstheme="minorHAnsi"/>
          <w:sz w:val="20"/>
          <w:lang w:val="es-CO"/>
        </w:rPr>
        <w:t>]</w:t>
      </w:r>
      <w:commentRangeEnd w:id="6"/>
      <w:r w:rsidR="00400A79">
        <w:rPr>
          <w:rStyle w:val="Refdecomentario"/>
          <w:rFonts w:asciiTheme="minorHAnsi" w:eastAsiaTheme="minorHAnsi" w:hAnsiTheme="minorHAnsi" w:cstheme="minorBidi"/>
          <w:lang w:val="uz-Cyrl-UZ" w:eastAsia="en-US"/>
        </w:rPr>
        <w:commentReference w:id="6"/>
      </w:r>
    </w:p>
    <w:p w14:paraId="1A064CCB" w14:textId="77777777" w:rsidR="0037298D" w:rsidRPr="007B11E2" w:rsidRDefault="0037298D" w:rsidP="007B11E2">
      <w:pPr>
        <w:rPr>
          <w:lang w:val="es-CO"/>
        </w:rPr>
      </w:pPr>
    </w:p>
    <w:p w14:paraId="3EE04897" w14:textId="1B470E79" w:rsidR="00603B92" w:rsidRPr="00557F3B" w:rsidRDefault="0000314E" w:rsidP="00A7047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Estabilización de Talu</w:t>
      </w:r>
      <w:r w:rsidR="00603B92" w:rsidRPr="00557F3B">
        <w:rPr>
          <w:rFonts w:asciiTheme="minorHAnsi" w:hAnsiTheme="minorHAnsi" w:cstheme="minorHAnsi"/>
          <w:b/>
          <w:sz w:val="20"/>
          <w:szCs w:val="20"/>
          <w:lang w:val="es-CO"/>
        </w:rPr>
        <w:t>des</w:t>
      </w:r>
      <w:r w:rsidR="007926EE" w:rsidRPr="00557F3B">
        <w:rPr>
          <w:rFonts w:asciiTheme="minorHAnsi" w:hAnsiTheme="minorHAnsi" w:cstheme="minorHAnsi"/>
          <w:b/>
          <w:sz w:val="20"/>
          <w:szCs w:val="20"/>
          <w:lang w:val="es-CO"/>
        </w:rPr>
        <w:t xml:space="preserve">: </w:t>
      </w:r>
      <w:r w:rsidR="0059390F" w:rsidRPr="00557F3B">
        <w:rPr>
          <w:rFonts w:asciiTheme="minorHAnsi" w:hAnsiTheme="minorHAnsi" w:cstheme="minorHAnsi"/>
          <w:sz w:val="20"/>
          <w:szCs w:val="20"/>
          <w:lang w:val="es-CO" w:eastAsia="es-CO"/>
        </w:rPr>
        <w:t>D</w:t>
      </w:r>
      <w:r w:rsidR="007926EE" w:rsidRPr="00557F3B">
        <w:rPr>
          <w:rFonts w:asciiTheme="minorHAnsi" w:hAnsiTheme="minorHAnsi" w:cstheme="minorHAnsi"/>
          <w:sz w:val="20"/>
          <w:szCs w:val="20"/>
          <w:lang w:val="es-CO" w:eastAsia="es-CO"/>
        </w:rPr>
        <w:t>iseño y/o construcción del conjunto de obras de contención, movimiento de tierras, obras de drenaje superficiales y subsuperficiales y obras de protección requeridas para garantizar la estabilidad de taludes de corte, terraplén y laderas naturales.</w:t>
      </w:r>
    </w:p>
    <w:p w14:paraId="08D7BDAE" w14:textId="77777777" w:rsidR="00A7047A" w:rsidRPr="007B11E2" w:rsidRDefault="00A7047A" w:rsidP="007B11E2">
      <w:pPr>
        <w:ind w:left="851"/>
        <w:rPr>
          <w:lang w:val="es-CO" w:eastAsia="es-CO"/>
        </w:rPr>
      </w:pPr>
    </w:p>
    <w:p w14:paraId="34FDC86E" w14:textId="09F712D9" w:rsidR="00FD2F5E" w:rsidRDefault="00FD2F5E" w:rsidP="00A7047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Estación Férrea: </w:t>
      </w:r>
      <w:r w:rsidRPr="00557F3B">
        <w:rPr>
          <w:rFonts w:asciiTheme="minorHAnsi" w:hAnsiTheme="minorHAnsi" w:cstheme="minorBidi"/>
          <w:sz w:val="20"/>
          <w:szCs w:val="20"/>
          <w:lang w:val="es-CO" w:eastAsia="es-CO"/>
        </w:rPr>
        <w:t xml:space="preserve">Edificio diseñado para la llegada y salida de trenes, </w:t>
      </w:r>
      <w:r w:rsidR="005B1016">
        <w:rPr>
          <w:rFonts w:asciiTheme="minorHAnsi" w:hAnsiTheme="minorHAnsi" w:cstheme="minorBidi"/>
          <w:sz w:val="20"/>
          <w:szCs w:val="20"/>
          <w:lang w:val="es-CO" w:eastAsia="es-CO"/>
        </w:rPr>
        <w:t xml:space="preserve">que </w:t>
      </w:r>
      <w:r w:rsidRPr="00557F3B">
        <w:rPr>
          <w:rFonts w:asciiTheme="minorHAnsi" w:hAnsiTheme="minorHAnsi" w:cstheme="minorBidi"/>
          <w:sz w:val="20"/>
          <w:szCs w:val="20"/>
          <w:lang w:val="es-CO" w:eastAsia="es-CO"/>
        </w:rPr>
        <w:t>permite y regula el acceso de pasajeros y mercancías.</w:t>
      </w:r>
    </w:p>
    <w:p w14:paraId="3E1BED5F" w14:textId="77777777" w:rsidR="00A7047A" w:rsidRPr="007B11E2" w:rsidRDefault="00A7047A" w:rsidP="007B11E2">
      <w:pPr>
        <w:ind w:left="851"/>
        <w:rPr>
          <w:lang w:val="es-CO" w:eastAsia="es-CO"/>
        </w:rPr>
      </w:pPr>
    </w:p>
    <w:p w14:paraId="51C5434A" w14:textId="7374C961" w:rsidR="008C1DCE" w:rsidRPr="00557F3B" w:rsidRDefault="006050AA" w:rsidP="00F95CBF">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Estructura:</w:t>
      </w:r>
      <w:r w:rsidR="009748B1" w:rsidRPr="00557F3B">
        <w:rPr>
          <w:rFonts w:asciiTheme="minorHAnsi" w:hAnsiTheme="minorHAnsi" w:cstheme="minorHAnsi"/>
          <w:b/>
          <w:sz w:val="20"/>
          <w:szCs w:val="20"/>
          <w:lang w:val="es-CO"/>
        </w:rPr>
        <w:t xml:space="preserve"> </w:t>
      </w:r>
      <w:r w:rsidRPr="00557F3B">
        <w:rPr>
          <w:rFonts w:asciiTheme="minorHAnsi" w:hAnsiTheme="minorHAnsi" w:cstheme="minorHAnsi"/>
          <w:bCs/>
          <w:sz w:val="20"/>
          <w:szCs w:val="20"/>
          <w:lang w:val="es-CO"/>
        </w:rPr>
        <w:t>Ensamblaje de elementos diseñados para soportar las cargas gravitacionales y resistir las fuerzas horizontales. Las estructuras pueden ser catalogadas como estructuras de edificaciones o estructuras diferentes a las de las edificaciones</w:t>
      </w:r>
      <w:r w:rsidR="00682393" w:rsidRPr="00760C2C">
        <w:rPr>
          <w:rStyle w:val="Refdenotaalpie"/>
          <w:rFonts w:asciiTheme="minorHAnsi" w:hAnsiTheme="minorHAnsi"/>
          <w:sz w:val="20"/>
          <w:lang w:val="es-ES"/>
        </w:rPr>
        <w:footnoteReference w:id="5"/>
      </w:r>
      <w:r w:rsidR="00682393" w:rsidRPr="00760C2C">
        <w:rPr>
          <w:rFonts w:asciiTheme="minorHAnsi" w:hAnsiTheme="minorHAnsi"/>
          <w:sz w:val="20"/>
          <w:lang w:val="es-ES"/>
        </w:rPr>
        <w:t>.</w:t>
      </w:r>
    </w:p>
    <w:p w14:paraId="6F3CD87D" w14:textId="77777777" w:rsidR="00F95CBF" w:rsidRPr="007B11E2" w:rsidRDefault="00F95CBF" w:rsidP="007B11E2">
      <w:pPr>
        <w:rPr>
          <w:lang w:val="es-CO"/>
        </w:rPr>
      </w:pPr>
    </w:p>
    <w:p w14:paraId="1A36CCD3" w14:textId="77777777" w:rsidR="006E17A4" w:rsidRPr="00557F3B" w:rsidRDefault="006E17A4" w:rsidP="00F95CBF">
      <w:pPr>
        <w:pStyle w:val="Invias-VietaNumerada"/>
        <w:numPr>
          <w:ilvl w:val="1"/>
          <w:numId w:val="22"/>
        </w:numPr>
        <w:autoSpaceDE w:val="0"/>
        <w:autoSpaceDN w:val="0"/>
        <w:adjustRightInd w:val="0"/>
        <w:spacing w:before="0" w:after="0"/>
        <w:ind w:left="851" w:hanging="567"/>
        <w:rPr>
          <w:rFonts w:asciiTheme="minorHAnsi" w:eastAsiaTheme="minorHAnsi" w:hAnsiTheme="minorHAnsi" w:cstheme="minorBidi"/>
          <w:sz w:val="20"/>
          <w:szCs w:val="22"/>
          <w:lang w:val="es-CO"/>
        </w:rPr>
      </w:pPr>
      <w:r w:rsidRPr="00557F3B">
        <w:rPr>
          <w:rFonts w:asciiTheme="minorHAnsi" w:eastAsiaTheme="minorHAnsi" w:hAnsiTheme="minorHAnsi" w:cstheme="minorBidi"/>
          <w:b/>
          <w:bCs/>
          <w:sz w:val="20"/>
          <w:szCs w:val="22"/>
          <w:lang w:val="es-CO"/>
        </w:rPr>
        <w:t>Franja de Circulación Peatonal</w:t>
      </w:r>
      <w:r w:rsidRPr="00557F3B">
        <w:rPr>
          <w:rFonts w:asciiTheme="minorHAnsi" w:eastAsiaTheme="minorHAnsi" w:hAnsiTheme="minorHAnsi" w:cstheme="minorBidi"/>
          <w:sz w:val="20"/>
          <w:szCs w:val="22"/>
          <w:lang w:val="es-CO"/>
        </w:rPr>
        <w:t>: Zona o sendero de las vías de circulación peatonal, destinada exclusivamente al tránsito de las personas.</w:t>
      </w:r>
    </w:p>
    <w:p w14:paraId="418A9F52" w14:textId="77777777" w:rsidR="00F95CBF" w:rsidRPr="007B11E2" w:rsidRDefault="00F95CBF" w:rsidP="007B11E2">
      <w:pPr>
        <w:rPr>
          <w:lang w:val="es-CO"/>
        </w:rPr>
      </w:pPr>
    </w:p>
    <w:p w14:paraId="7F76A5BB" w14:textId="77777777" w:rsidR="006E17A4" w:rsidRDefault="006E17A4" w:rsidP="00ED079B">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ES"/>
        </w:rPr>
      </w:pPr>
      <w:r>
        <w:rPr>
          <w:rFonts w:asciiTheme="minorHAnsi" w:hAnsiTheme="minorHAnsi" w:cstheme="minorBidi"/>
          <w:b/>
          <w:bCs/>
          <w:sz w:val="20"/>
          <w:szCs w:val="20"/>
          <w:lang w:val="es-CO"/>
        </w:rPr>
        <w:lastRenderedPageBreak/>
        <w:t>Franja de Seguridad:</w:t>
      </w:r>
      <w:r>
        <w:rPr>
          <w:rFonts w:asciiTheme="minorHAnsi" w:hAnsiTheme="minorHAnsi" w:cstheme="minorBidi"/>
          <w:sz w:val="20"/>
          <w:szCs w:val="20"/>
          <w:lang w:val="es-CO"/>
        </w:rPr>
        <w:t xml:space="preserve"> Superficie </w:t>
      </w:r>
      <w:r w:rsidRPr="00566973">
        <w:rPr>
          <w:rFonts w:asciiTheme="minorHAnsi" w:hAnsiTheme="minorHAnsi" w:cstheme="minorBidi"/>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Pr="00566973">
        <w:rPr>
          <w:rFonts w:asciiTheme="minorHAnsi" w:hAnsiTheme="minorHAnsi" w:cstheme="minorBidi"/>
          <w:sz w:val="20"/>
          <w:szCs w:val="20"/>
          <w:vertAlign w:val="superscript"/>
          <w:lang w:val="es-ES"/>
        </w:rPr>
        <w:footnoteReference w:id="6"/>
      </w:r>
      <w:r w:rsidRPr="00566973">
        <w:rPr>
          <w:rFonts w:asciiTheme="minorHAnsi" w:hAnsiTheme="minorHAnsi" w:cstheme="minorBidi"/>
          <w:sz w:val="20"/>
          <w:szCs w:val="20"/>
          <w:lang w:val="es-ES"/>
        </w:rPr>
        <w:t>.</w:t>
      </w:r>
    </w:p>
    <w:p w14:paraId="38D45C5D" w14:textId="77777777" w:rsidR="00ED079B" w:rsidRPr="007B11E2" w:rsidRDefault="00ED079B" w:rsidP="007B11E2">
      <w:pPr>
        <w:ind w:left="851"/>
        <w:rPr>
          <w:lang w:val="es-ES"/>
        </w:rPr>
      </w:pPr>
    </w:p>
    <w:p w14:paraId="705BE9EA" w14:textId="77777777" w:rsidR="006E17A4" w:rsidRPr="00557F3B" w:rsidRDefault="006E17A4" w:rsidP="0045526F">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Gálibo: </w:t>
      </w:r>
      <w:r w:rsidRPr="00557F3B">
        <w:rPr>
          <w:rFonts w:asciiTheme="minorHAnsi" w:hAnsiTheme="minorHAnsi" w:cstheme="minorBidi"/>
          <w:sz w:val="20"/>
          <w:szCs w:val="20"/>
          <w:lang w:val="es-CO"/>
        </w:rPr>
        <w:t xml:space="preserve">Altura entre la superficie de rodadura de la calzada (o lámina de agua) y el borde inferior de la superestructura de un puente o viaducto. </w:t>
      </w:r>
    </w:p>
    <w:p w14:paraId="7BFB2982" w14:textId="77777777" w:rsidR="0045526F" w:rsidRPr="007B11E2" w:rsidRDefault="0045526F" w:rsidP="00687CD8">
      <w:pPr>
        <w:ind w:left="851"/>
        <w:rPr>
          <w:lang w:val="es-CO"/>
        </w:rPr>
      </w:pPr>
    </w:p>
    <w:p w14:paraId="6ADEB0FF" w14:textId="77777777" w:rsidR="006E17A4" w:rsidRPr="00557F3B" w:rsidRDefault="006E17A4"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Gestor Vial o Administrador Vial: </w:t>
      </w:r>
      <w:r w:rsidRPr="00557F3B">
        <w:rPr>
          <w:rFonts w:asciiTheme="minorHAnsi" w:hAnsiTheme="minorHAnsi" w:cstheme="minorHAnsi"/>
          <w:bCs/>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56D70AA0" w14:textId="77777777" w:rsidR="00C37EAA" w:rsidRDefault="00C37EAA" w:rsidP="00C37EAA">
      <w:pPr>
        <w:pStyle w:val="Invias-VietaNumerada"/>
        <w:autoSpaceDE w:val="0"/>
        <w:autoSpaceDN w:val="0"/>
        <w:adjustRightInd w:val="0"/>
        <w:spacing w:before="0" w:after="0"/>
        <w:ind w:left="851"/>
        <w:rPr>
          <w:rFonts w:asciiTheme="minorHAnsi" w:hAnsiTheme="minorHAnsi" w:cstheme="minorHAnsi"/>
          <w:bCs/>
          <w:sz w:val="20"/>
          <w:szCs w:val="20"/>
          <w:lang w:val="es-CO"/>
        </w:rPr>
      </w:pPr>
    </w:p>
    <w:p w14:paraId="7C3907AA" w14:textId="773C13F8" w:rsidR="006E17A4" w:rsidRDefault="006E17A4" w:rsidP="00C37EAA">
      <w:pPr>
        <w:pStyle w:val="Invias-VietaNumerada"/>
        <w:autoSpaceDE w:val="0"/>
        <w:autoSpaceDN w:val="0"/>
        <w:adjustRightInd w:val="0"/>
        <w:spacing w:before="0" w:after="0"/>
        <w:ind w:left="851"/>
        <w:rPr>
          <w:rFonts w:asciiTheme="minorHAnsi" w:hAnsiTheme="minorHAnsi" w:cstheme="minorHAnsi"/>
          <w:sz w:val="20"/>
          <w:szCs w:val="20"/>
          <w:lang w:val="es-CO"/>
        </w:rPr>
      </w:pPr>
      <w:r w:rsidRPr="00557F3B">
        <w:rPr>
          <w:rFonts w:asciiTheme="minorHAnsi" w:hAnsiTheme="minorHAnsi" w:cstheme="minorHAnsi"/>
          <w:bCs/>
          <w:sz w:val="20"/>
          <w:szCs w:val="20"/>
          <w:lang w:val="es-CO"/>
        </w:rPr>
        <w:t>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que lo amerite, solicitar la aplicación de las pólizas que los amparan.</w:t>
      </w:r>
    </w:p>
    <w:p w14:paraId="26E7301E" w14:textId="77777777" w:rsidR="00C37EAA" w:rsidRPr="007B11E2" w:rsidRDefault="00C37EAA" w:rsidP="007B11E2">
      <w:pPr>
        <w:rPr>
          <w:lang w:val="es-CO"/>
        </w:rPr>
      </w:pPr>
    </w:p>
    <w:p w14:paraId="0E2CF69E" w14:textId="77777777" w:rsidR="006E17A4" w:rsidRPr="00557F3B" w:rsidRDefault="006E17A4" w:rsidP="00C37EAA">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Local: </w:t>
      </w:r>
      <w:r w:rsidRPr="00557F3B">
        <w:rPr>
          <w:rFonts w:asciiTheme="minorHAnsi" w:hAnsiTheme="minorHAnsi" w:cstheme="minorHAnsi"/>
          <w:bCs/>
          <w:sz w:val="20"/>
          <w:szCs w:val="20"/>
          <w:lang w:val="es-CO"/>
        </w:rPr>
        <w:t>Conjunto de vías que permiten la comunicación entre las urbanizaciones y la red vial secundaria, garantizando la accesibilidad interna a cada una de las unidades prediales de la urbanización.</w:t>
      </w:r>
    </w:p>
    <w:p w14:paraId="41EECA0B" w14:textId="77777777" w:rsidR="00C37EAA" w:rsidRPr="007B11E2" w:rsidRDefault="00C37EAA" w:rsidP="007B11E2">
      <w:pPr>
        <w:ind w:left="851"/>
        <w:rPr>
          <w:lang w:val="es-CO"/>
        </w:rPr>
      </w:pPr>
    </w:p>
    <w:p w14:paraId="30CBF757" w14:textId="77777777" w:rsidR="006E17A4" w:rsidRPr="00557F3B" w:rsidRDefault="006E17A4"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Infraestructura o Red Vial Principal: </w:t>
      </w:r>
      <w:r w:rsidRPr="00557F3B">
        <w:rPr>
          <w:rFonts w:asciiTheme="minorHAnsi" w:hAnsiTheme="minorHAnsi" w:cstheme="minorHAnsi"/>
          <w:bCs/>
          <w:sz w:val="20"/>
          <w:szCs w:val="20"/>
          <w:lang w:val="es-CO"/>
        </w:rPr>
        <w:t xml:space="preserve">Malla vial principal, arterial y demás vías de mayor jerarquía que hacen parte de los sistemas generales o estructurantes del Plan de Ordenamiento Territorial, </w:t>
      </w:r>
      <w:r w:rsidRPr="00557F3B">
        <w:rPr>
          <w:rFonts w:asciiTheme="minorHAnsi" w:hAnsiTheme="minorHAnsi" w:cstheme="minorHAnsi"/>
          <w:bCs/>
          <w:sz w:val="20"/>
          <w:szCs w:val="20"/>
          <w:lang w:val="es-ES"/>
        </w:rPr>
        <w:t>Plan Básico de Ordenamiento Territorial, Esquema de Ordenamiento Territorial y demás normas de ordenamiento territorial,</w:t>
      </w:r>
      <w:r w:rsidRPr="00557F3B">
        <w:rPr>
          <w:rFonts w:asciiTheme="minorHAnsi" w:hAnsiTheme="minorHAnsi" w:cstheme="minorHAnsi"/>
          <w:bCs/>
          <w:sz w:val="20"/>
          <w:szCs w:val="20"/>
          <w:lang w:val="es-CO"/>
        </w:rPr>
        <w:t xml:space="preserve"> que soportan los desplazamientos de larga distancia, permitiendo la movilidad dentro del respectivo municipio o distrito a escala regional, metropolitana y/o urbana</w:t>
      </w:r>
      <w:r w:rsidRPr="00557F3B">
        <w:rPr>
          <w:rFonts w:asciiTheme="minorHAnsi" w:hAnsiTheme="minorHAnsi" w:cstheme="minorHAnsi"/>
          <w:b/>
          <w:sz w:val="20"/>
          <w:szCs w:val="20"/>
          <w:lang w:val="es-CO"/>
        </w:rPr>
        <w:t>.</w:t>
      </w:r>
    </w:p>
    <w:p w14:paraId="2B983733" w14:textId="77777777" w:rsidR="001161F8" w:rsidRPr="007B11E2" w:rsidRDefault="001161F8" w:rsidP="007B11E2">
      <w:pPr>
        <w:ind w:left="708"/>
        <w:rPr>
          <w:lang w:val="es-CO"/>
        </w:rPr>
      </w:pPr>
    </w:p>
    <w:p w14:paraId="455C0BC6" w14:textId="77777777" w:rsidR="005F6C4D" w:rsidRPr="00557F3B" w:rsidRDefault="005F6C4D"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Secundaria: </w:t>
      </w:r>
      <w:r w:rsidRPr="00557F3B">
        <w:rPr>
          <w:rFonts w:asciiTheme="minorHAnsi" w:hAnsiTheme="minorHAnsi" w:cstheme="minorHAnsi"/>
          <w:bCs/>
          <w:sz w:val="20"/>
          <w:szCs w:val="20"/>
          <w:lang w:val="es-CO"/>
        </w:rPr>
        <w:t>Conjunto de vías que permiten la movilidad y articulación entre la malla vial arterial o principal y la red vial local.</w:t>
      </w:r>
    </w:p>
    <w:p w14:paraId="06E97E96" w14:textId="77777777" w:rsidR="001161F8" w:rsidRPr="007B11E2" w:rsidRDefault="001161F8" w:rsidP="007B11E2">
      <w:pPr>
        <w:ind w:left="851"/>
        <w:rPr>
          <w:lang w:val="es-CO"/>
        </w:rPr>
      </w:pPr>
    </w:p>
    <w:p w14:paraId="61E75E8A" w14:textId="77777777" w:rsidR="00F115A8" w:rsidRPr="00557F3B" w:rsidRDefault="00F115A8"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Intercambiador Vial / Intersección Vial: </w:t>
      </w:r>
      <w:r w:rsidRPr="00557F3B">
        <w:rPr>
          <w:rFonts w:asciiTheme="minorHAnsi" w:hAnsiTheme="minorHAnsi" w:cstheme="minorHAnsi"/>
          <w:bCs/>
          <w:sz w:val="20"/>
          <w:szCs w:val="20"/>
          <w:lang w:val="es-CO"/>
        </w:rPr>
        <w:t>Dispositivos viales en los que dos o más carreteras se encuentran ya sea en un mismo nivel o bien en distintos, produciéndose cruces y cambios de trayectoria de los vehículos que por ellos circulan.</w:t>
      </w:r>
    </w:p>
    <w:p w14:paraId="2A4A7CE2" w14:textId="77777777" w:rsidR="001161F8" w:rsidRPr="007B11E2" w:rsidRDefault="001161F8" w:rsidP="007B11E2">
      <w:pPr>
        <w:ind w:left="851"/>
        <w:rPr>
          <w:lang w:val="es-CO"/>
        </w:rPr>
      </w:pPr>
    </w:p>
    <w:p w14:paraId="71310F01" w14:textId="77777777" w:rsidR="00F115A8"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Longitud de Vía:</w:t>
      </w:r>
      <w:r w:rsidRPr="00557F3B">
        <w:rPr>
          <w:rFonts w:asciiTheme="minorHAnsi" w:hAnsiTheme="minorHAnsi" w:cstheme="minorHAnsi"/>
          <w:bCs/>
          <w:sz w:val="20"/>
          <w:szCs w:val="20"/>
          <w:lang w:val="es-CO"/>
        </w:rPr>
        <w:t xml:space="preserve"> Distancia desde el punto inicial hasta el punto final a través del eje del alineamiento vial.</w:t>
      </w:r>
    </w:p>
    <w:p w14:paraId="03E695E9" w14:textId="77777777" w:rsidR="00CC5EEE" w:rsidRPr="007B11E2" w:rsidRDefault="00CC5EEE" w:rsidP="007B11E2">
      <w:pPr>
        <w:rPr>
          <w:lang w:val="es-CO"/>
        </w:rPr>
      </w:pPr>
    </w:p>
    <w:p w14:paraId="28519FA5" w14:textId="77777777" w:rsidR="00F115A8" w:rsidRPr="00557F3B"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Luz: </w:t>
      </w:r>
      <w:r w:rsidRPr="00557F3B">
        <w:rPr>
          <w:rFonts w:asciiTheme="minorHAnsi" w:hAnsiTheme="minorHAnsi" w:cstheme="minorHAnsi"/>
          <w:sz w:val="20"/>
          <w:szCs w:val="20"/>
          <w:lang w:val="es-CO"/>
        </w:rPr>
        <w:t>Distancia en proyección horizontal que existe entre dos apoyos de una viga.</w:t>
      </w:r>
      <w:r w:rsidRPr="00557F3B">
        <w:rPr>
          <w:rFonts w:asciiTheme="minorHAnsi" w:hAnsiTheme="minorHAnsi" w:cstheme="minorHAnsi"/>
          <w:b/>
          <w:sz w:val="20"/>
          <w:szCs w:val="20"/>
          <w:lang w:val="es-CO"/>
        </w:rPr>
        <w:t xml:space="preserve"> </w:t>
      </w:r>
    </w:p>
    <w:p w14:paraId="1E82F31A" w14:textId="77777777" w:rsidR="00CC5EEE" w:rsidRPr="007B11E2" w:rsidRDefault="00CC5EEE" w:rsidP="007B11E2">
      <w:pPr>
        <w:rPr>
          <w:lang w:val="es-CO"/>
        </w:rPr>
      </w:pPr>
    </w:p>
    <w:p w14:paraId="7D2469C2" w14:textId="71DAF8E2" w:rsidR="00F115A8"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Luz Principal: </w:t>
      </w:r>
      <w:r w:rsidRPr="00557F3B">
        <w:rPr>
          <w:rFonts w:asciiTheme="minorHAnsi" w:hAnsiTheme="minorHAnsi" w:cstheme="minorHAnsi"/>
          <w:sz w:val="20"/>
          <w:szCs w:val="20"/>
          <w:lang w:val="es-CO"/>
        </w:rPr>
        <w:t xml:space="preserve">Es la mayor longitud entre apoyos de la viga más larga del puente </w:t>
      </w:r>
      <w:r w:rsidR="000C1A0A">
        <w:rPr>
          <w:rFonts w:asciiTheme="minorHAnsi" w:hAnsiTheme="minorHAnsi" w:cstheme="minorHAnsi"/>
          <w:sz w:val="20"/>
          <w:szCs w:val="20"/>
          <w:lang w:val="es-CO"/>
        </w:rPr>
        <w:t>o viaducto</w:t>
      </w:r>
      <w:r w:rsidR="009537B2">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cuando éste tenga más de una.</w:t>
      </w:r>
    </w:p>
    <w:p w14:paraId="4D169E80" w14:textId="77777777" w:rsidR="00263B0A" w:rsidRPr="007B11E2" w:rsidRDefault="00263B0A" w:rsidP="007B11E2">
      <w:pPr>
        <w:rPr>
          <w:lang w:val="es-CO"/>
        </w:rPr>
      </w:pPr>
    </w:p>
    <w:p w14:paraId="23956EF7" w14:textId="77777777" w:rsidR="00F115A8" w:rsidRPr="00557F3B"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uz-Cyrl-UZ"/>
        </w:rPr>
      </w:pPr>
      <w:r w:rsidRPr="00557F3B">
        <w:rPr>
          <w:rFonts w:asciiTheme="minorHAnsi" w:hAnsiTheme="minorHAnsi" w:cstheme="minorBidi"/>
          <w:b/>
          <w:bCs/>
          <w:sz w:val="20"/>
          <w:szCs w:val="20"/>
          <w:lang w:val="es-CO"/>
        </w:rPr>
        <w:t xml:space="preserve">Mantenimiento de Emergencia: </w:t>
      </w:r>
      <w:r w:rsidRPr="00557F3B">
        <w:rPr>
          <w:rFonts w:asciiTheme="minorHAnsi" w:hAnsiTheme="minorHAnsi" w:cstheme="minorBidi"/>
          <w:sz w:val="20"/>
          <w:szCs w:val="20"/>
          <w:lang w:val="uz-Cyrl-UZ"/>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7B824DA5" w14:textId="77777777" w:rsidR="00263B0A" w:rsidRPr="007B11E2" w:rsidRDefault="00263B0A" w:rsidP="007B11E2"/>
    <w:p w14:paraId="07F19ED6" w14:textId="6DC55F99" w:rsidR="00F115A8" w:rsidRDefault="00F115A8" w:rsidP="003440E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Mantenimiento Integral: </w:t>
      </w:r>
      <w:r w:rsidRPr="00557F3B">
        <w:rPr>
          <w:rFonts w:asciiTheme="minorHAnsi" w:hAnsiTheme="minorHAnsi" w:cstheme="minorHAnsi"/>
          <w:bCs/>
          <w:sz w:val="20"/>
          <w:szCs w:val="20"/>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r w:rsidR="003440EF">
        <w:rPr>
          <w:rFonts w:asciiTheme="minorHAnsi" w:hAnsiTheme="minorHAnsi" w:cstheme="minorHAnsi"/>
          <w:bCs/>
          <w:sz w:val="20"/>
          <w:szCs w:val="20"/>
          <w:lang w:val="es-CO"/>
        </w:rPr>
        <w:t>.</w:t>
      </w:r>
    </w:p>
    <w:p w14:paraId="4E7E2138" w14:textId="77777777" w:rsidR="003440EF" w:rsidRPr="007B11E2" w:rsidRDefault="003440EF" w:rsidP="007B11E2">
      <w:pPr>
        <w:rPr>
          <w:lang w:val="es-CO"/>
        </w:rPr>
      </w:pPr>
    </w:p>
    <w:p w14:paraId="7F1D6638" w14:textId="5A9B3720" w:rsidR="00F115A8" w:rsidRPr="00557F3B" w:rsidRDefault="00F115A8"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uz-Cyrl-UZ"/>
        </w:rPr>
      </w:pPr>
      <w:r w:rsidRPr="00557F3B">
        <w:rPr>
          <w:rFonts w:asciiTheme="minorHAnsi" w:hAnsiTheme="minorHAnsi" w:cstheme="minorHAnsi"/>
          <w:b/>
          <w:sz w:val="20"/>
          <w:szCs w:val="20"/>
          <w:lang w:val="uz-Cyrl-UZ"/>
        </w:rPr>
        <w:t xml:space="preserve">Mantenimiento </w:t>
      </w:r>
      <w:r>
        <w:rPr>
          <w:rFonts w:asciiTheme="minorHAnsi" w:hAnsiTheme="minorHAnsi" w:cstheme="minorHAnsi"/>
          <w:b/>
          <w:sz w:val="20"/>
          <w:szCs w:val="20"/>
          <w:lang w:val="es-ES"/>
        </w:rPr>
        <w:t>P</w:t>
      </w:r>
      <w:r w:rsidRPr="00557F3B">
        <w:rPr>
          <w:rFonts w:asciiTheme="minorHAnsi" w:hAnsiTheme="minorHAnsi" w:cstheme="minorHAnsi"/>
          <w:b/>
          <w:sz w:val="20"/>
          <w:szCs w:val="20"/>
          <w:lang w:val="uz-Cyrl-UZ"/>
        </w:rPr>
        <w:t>eriódico:</w:t>
      </w:r>
      <w:r w:rsidRPr="00557F3B">
        <w:rPr>
          <w:rFonts w:asciiTheme="minorHAnsi" w:hAnsiTheme="minorHAnsi" w:cstheme="minorHAnsi"/>
          <w:bCs/>
          <w:sz w:val="20"/>
          <w:szCs w:val="20"/>
          <w:lang w:val="uz-Cyrl-UZ"/>
        </w:rPr>
        <w:t xml:space="preserve"> Actividades de conservación a intervalos variables, destinados primordialmente a recuperar los deterioros ocasionados por el uso o por fenómenos naturales o agentes externos.</w:t>
      </w:r>
    </w:p>
    <w:p w14:paraId="672BA812" w14:textId="77777777" w:rsidR="00165572" w:rsidRPr="00687CD8" w:rsidRDefault="00165572" w:rsidP="00687CD8"/>
    <w:p w14:paraId="3DB3E81B" w14:textId="77777777" w:rsidR="00ED4CC9" w:rsidRPr="00557F3B"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Mantenimiento </w:t>
      </w:r>
      <w:r>
        <w:rPr>
          <w:rFonts w:asciiTheme="minorHAnsi" w:hAnsiTheme="minorHAnsi" w:cstheme="minorHAnsi"/>
          <w:b/>
          <w:sz w:val="20"/>
          <w:szCs w:val="20"/>
          <w:lang w:val="es-CO"/>
        </w:rPr>
        <w:t>R</w:t>
      </w:r>
      <w:r w:rsidRPr="00557F3B">
        <w:rPr>
          <w:rFonts w:asciiTheme="minorHAnsi" w:hAnsiTheme="minorHAnsi" w:cstheme="minorHAnsi"/>
          <w:b/>
          <w:sz w:val="20"/>
          <w:szCs w:val="20"/>
          <w:lang w:val="es-CO"/>
        </w:rPr>
        <w:t xml:space="preserve">utinario. </w:t>
      </w:r>
      <w:r w:rsidRPr="00557F3B">
        <w:rPr>
          <w:rFonts w:asciiTheme="minorHAnsi" w:hAnsiTheme="minorHAnsi" w:cstheme="minorHAnsi"/>
          <w:bCs/>
          <w:sz w:val="20"/>
          <w:szCs w:val="20"/>
          <w:lang w:val="es-CO"/>
        </w:rPr>
        <w:t>Conservación continua (a intervalos menores de un año) con el fin de mantener las condiciones óptimas para el tránsito y uso adecuado de la infraestructura de transporte.</w:t>
      </w:r>
    </w:p>
    <w:p w14:paraId="38794721" w14:textId="77777777" w:rsidR="00D4273B" w:rsidRPr="007B11E2" w:rsidRDefault="00D4273B" w:rsidP="007B11E2">
      <w:pPr>
        <w:rPr>
          <w:lang w:val="es-CO"/>
        </w:rPr>
      </w:pPr>
    </w:p>
    <w:p w14:paraId="250C3B74" w14:textId="77777777" w:rsidR="00ED4CC9"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Mejoramiento: </w:t>
      </w:r>
      <w:r w:rsidRPr="00557F3B">
        <w:rPr>
          <w:rFonts w:asciiTheme="minorHAnsi" w:hAnsiTheme="minorHAnsi" w:cstheme="minorHAnsi"/>
          <w:bCs/>
          <w:sz w:val="20"/>
          <w:szCs w:val="20"/>
          <w:lang w:val="es-CO"/>
        </w:rPr>
        <w:t xml:space="preserve">Cambios en una infraestructura de transporte con el propósito de </w:t>
      </w:r>
      <w:r>
        <w:rPr>
          <w:rFonts w:asciiTheme="minorHAnsi" w:hAnsiTheme="minorHAnsi" w:cstheme="minorHAnsi"/>
          <w:bCs/>
          <w:sz w:val="20"/>
          <w:szCs w:val="20"/>
          <w:lang w:val="es-CO"/>
        </w:rPr>
        <w:t>actualizar</w:t>
      </w:r>
      <w:r w:rsidRPr="00557F3B">
        <w:rPr>
          <w:rFonts w:asciiTheme="minorHAnsi" w:hAnsiTheme="minorHAnsi" w:cstheme="minorHAnsi"/>
          <w:bCs/>
          <w:sz w:val="20"/>
          <w:szCs w:val="20"/>
          <w:lang w:val="es-CO"/>
        </w:rPr>
        <w:t xml:space="preserve"> sus especificaciones técnicas iniciales</w:t>
      </w:r>
      <w:r w:rsidRPr="00557F3B">
        <w:rPr>
          <w:rStyle w:val="Refdenotaalpie"/>
          <w:rFonts w:asciiTheme="minorHAnsi" w:hAnsiTheme="minorHAnsi" w:cstheme="minorHAnsi"/>
          <w:bCs/>
          <w:sz w:val="20"/>
          <w:szCs w:val="20"/>
          <w:lang w:val="es-CO"/>
        </w:rPr>
        <w:footnoteReference w:id="7"/>
      </w:r>
      <w:r w:rsidRPr="00557F3B">
        <w:rPr>
          <w:rFonts w:asciiTheme="minorHAnsi" w:hAnsiTheme="minorHAnsi" w:cstheme="minorHAnsi"/>
          <w:bCs/>
          <w:sz w:val="20"/>
          <w:szCs w:val="20"/>
          <w:lang w:val="es-CO"/>
        </w:rPr>
        <w:t>.</w:t>
      </w:r>
    </w:p>
    <w:p w14:paraId="130BD051" w14:textId="77777777" w:rsidR="00A65D53" w:rsidRPr="007B11E2" w:rsidRDefault="00A65D53" w:rsidP="007B11E2">
      <w:pPr>
        <w:rPr>
          <w:lang w:val="es-CO"/>
        </w:rPr>
      </w:pPr>
    </w:p>
    <w:p w14:paraId="0BF18B51" w14:textId="6CE4E7FF" w:rsidR="00C643E9" w:rsidRDefault="00C643E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en Concreto: </w:t>
      </w:r>
      <w:r w:rsidRPr="00557F3B">
        <w:rPr>
          <w:rFonts w:asciiTheme="minorHAnsi" w:hAnsiTheme="minorHAnsi" w:cstheme="minorHAnsi"/>
          <w:sz w:val="20"/>
          <w:szCs w:val="20"/>
          <w:lang w:val="es-CO"/>
        </w:rPr>
        <w:t>Estructura construida en concreto ubicada a orillas de un río o el mar que sirve para que las embarcaciones puedan atracar y/o embarcar y/o desembarcar pasajeros y/o carga.</w:t>
      </w:r>
    </w:p>
    <w:p w14:paraId="5E1FBBCF" w14:textId="77777777" w:rsidR="005B418F" w:rsidRPr="007B11E2" w:rsidRDefault="005B418F" w:rsidP="007B11E2">
      <w:pPr>
        <w:rPr>
          <w:lang w:val="es-CO"/>
        </w:rPr>
      </w:pPr>
    </w:p>
    <w:p w14:paraId="330462E9" w14:textId="7CF9885E" w:rsidR="00ED4CC9" w:rsidRDefault="00ED4CC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Flotante: </w:t>
      </w:r>
      <w:r w:rsidRPr="00557F3B">
        <w:rPr>
          <w:rFonts w:asciiTheme="minorHAnsi" w:hAnsiTheme="minorHAnsi" w:cstheme="minorHAnsi"/>
          <w:sz w:val="20"/>
          <w:szCs w:val="20"/>
          <w:lang w:val="es-CO"/>
        </w:rPr>
        <w:t>Artefacto naval flotante que sirve para que las embarcaciones puedan atracar y/o embarcar y/o desembarcar pasajeros y/o carga en un río o en el mar.</w:t>
      </w:r>
    </w:p>
    <w:p w14:paraId="3590200B" w14:textId="77777777" w:rsidR="005B418F" w:rsidRPr="007B11E2" w:rsidRDefault="005B418F" w:rsidP="007B11E2">
      <w:pPr>
        <w:rPr>
          <w:lang w:val="es-CO"/>
        </w:rPr>
      </w:pPr>
    </w:p>
    <w:p w14:paraId="74905C93" w14:textId="77777777" w:rsidR="00ED4CC9" w:rsidRDefault="00ED4CC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Fluvial: </w:t>
      </w:r>
      <w:r w:rsidRPr="00557F3B">
        <w:rPr>
          <w:rFonts w:asciiTheme="minorHAnsi" w:hAnsiTheme="minorHAnsi" w:cstheme="minorHAnsi"/>
          <w:sz w:val="20"/>
          <w:szCs w:val="20"/>
          <w:lang w:val="es-CO"/>
        </w:rPr>
        <w:t>Infraestructura levantada a orillas de un río que sirve para que las embarcaciones puedan atracar y/o embarcar y/o desembarcar pasajeros y/o carga.</w:t>
      </w:r>
    </w:p>
    <w:p w14:paraId="3E215EAF" w14:textId="77777777" w:rsidR="005B418F" w:rsidRPr="007B11E2" w:rsidRDefault="005B418F" w:rsidP="007B11E2">
      <w:pPr>
        <w:rPr>
          <w:lang w:val="es-CO"/>
        </w:rPr>
      </w:pPr>
    </w:p>
    <w:p w14:paraId="650FB482" w14:textId="77777777" w:rsidR="00C643E9" w:rsidRPr="00557F3B" w:rsidRDefault="00C643E9"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Muelle Metálico:</w:t>
      </w:r>
      <w:r w:rsidRPr="00557F3B">
        <w:rPr>
          <w:rFonts w:asciiTheme="minorHAnsi" w:hAnsiTheme="minorHAnsi" w:cstheme="minorHAnsi"/>
          <w:sz w:val="20"/>
          <w:szCs w:val="20"/>
          <w:lang w:val="es-CO"/>
        </w:rPr>
        <w:t xml:space="preserve"> Estructura construida en metal ubicada a orillas de un río o </w:t>
      </w:r>
      <w:r>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mar que sirve para que las embarcaciones puedan atracar y/o embarcar y/o desembarcar pasajeros y/o carga.</w:t>
      </w:r>
    </w:p>
    <w:p w14:paraId="2DA3638C" w14:textId="77777777" w:rsidR="00F06F00" w:rsidRPr="007B11E2" w:rsidRDefault="00F06F00" w:rsidP="007B11E2">
      <w:pPr>
        <w:rPr>
          <w:lang w:val="es-CO"/>
        </w:rPr>
      </w:pPr>
    </w:p>
    <w:p w14:paraId="178F0D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Obra Civil Fluvial: </w:t>
      </w:r>
      <w:r w:rsidRPr="00557F3B">
        <w:rPr>
          <w:rFonts w:asciiTheme="minorHAnsi" w:hAnsiTheme="minorHAnsi" w:cstheme="minorBidi"/>
          <w:sz w:val="20"/>
          <w:szCs w:val="20"/>
          <w:lang w:val="es-CO" w:eastAsia="es-CO"/>
        </w:rPr>
        <w:t>Obra ejecutada en la sección hidráulica de un río.</w:t>
      </w:r>
    </w:p>
    <w:p w14:paraId="591D5DAE" w14:textId="77777777" w:rsidR="00F06F00" w:rsidRPr="007B11E2" w:rsidRDefault="00F06F00" w:rsidP="007B11E2">
      <w:pPr>
        <w:rPr>
          <w:lang w:val="es-CO" w:eastAsia="es-CO"/>
        </w:rPr>
      </w:pPr>
    </w:p>
    <w:p w14:paraId="2F9D25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Obra Civil Hidráulica: </w:t>
      </w:r>
      <w:r w:rsidRPr="00557F3B">
        <w:rPr>
          <w:rFonts w:asciiTheme="minorHAnsi" w:hAnsiTheme="minorHAnsi" w:cstheme="minorHAnsi"/>
          <w:sz w:val="20"/>
          <w:szCs w:val="20"/>
          <w:lang w:val="es-CO" w:eastAsia="es-CO"/>
        </w:rPr>
        <w:t>Obra de ingeniería civil construida en el cauce de ríos, caños, esteros, cuerpos de agua de origen fluvial o lecho del mar con el objetivo de controlar el agua, con fines de aprovechamiento, encauzamiento o de defensa.</w:t>
      </w:r>
    </w:p>
    <w:p w14:paraId="5C5A5CED" w14:textId="77777777" w:rsidR="00F06F00" w:rsidRPr="007B11E2" w:rsidRDefault="00F06F00" w:rsidP="007B11E2">
      <w:pPr>
        <w:rPr>
          <w:lang w:val="es-CO" w:eastAsia="es-CO"/>
        </w:rPr>
      </w:pPr>
    </w:p>
    <w:p w14:paraId="183982E7" w14:textId="77777777" w:rsidR="00790001" w:rsidRPr="00557F3B"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Obra Civil Marítima: </w:t>
      </w:r>
      <w:r w:rsidRPr="00557F3B">
        <w:rPr>
          <w:rFonts w:asciiTheme="minorHAnsi" w:hAnsiTheme="minorHAnsi" w:cstheme="minorBidi"/>
          <w:sz w:val="20"/>
          <w:szCs w:val="20"/>
          <w:lang w:val="es-CO" w:eastAsia="es-CO"/>
        </w:rPr>
        <w:t>Obra ejecutada en el lecho marino.</w:t>
      </w:r>
      <w:r w:rsidRPr="00557F3B">
        <w:rPr>
          <w:rFonts w:asciiTheme="minorHAnsi" w:hAnsiTheme="minorHAnsi" w:cstheme="minorBidi"/>
          <w:b/>
          <w:bCs/>
          <w:sz w:val="20"/>
          <w:szCs w:val="20"/>
          <w:lang w:val="es-CO"/>
        </w:rPr>
        <w:t xml:space="preserve"> </w:t>
      </w:r>
    </w:p>
    <w:p w14:paraId="473CDDC0" w14:textId="77777777" w:rsidR="00F06F00" w:rsidRPr="007B11E2" w:rsidRDefault="00F06F00" w:rsidP="007B11E2">
      <w:pPr>
        <w:rPr>
          <w:lang w:val="es-CO"/>
        </w:rPr>
      </w:pPr>
    </w:p>
    <w:p w14:paraId="1892D3FA" w14:textId="625E86F2" w:rsidR="00183C46" w:rsidRPr="00557F3B" w:rsidRDefault="00183C46"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lastRenderedPageBreak/>
        <w:t xml:space="preserve">Obra de Protección Fluvial: </w:t>
      </w:r>
      <w:r w:rsidRPr="00557F3B">
        <w:rPr>
          <w:rFonts w:asciiTheme="minorHAnsi" w:hAnsiTheme="minorHAnsi" w:cstheme="minorBidi"/>
          <w:sz w:val="20"/>
          <w:szCs w:val="20"/>
          <w:lang w:val="es-CO"/>
        </w:rPr>
        <w:t>Obra civil hidráulica construida con el objetivo de proteger o defender una orilla de un río contra la erosión por la acción de sus aguas con el propósito de estabilizarlas.</w:t>
      </w:r>
    </w:p>
    <w:p w14:paraId="3208F4F4" w14:textId="77777777" w:rsidR="00F06F00" w:rsidRPr="007B11E2" w:rsidRDefault="00F06F00" w:rsidP="007B11E2">
      <w:pPr>
        <w:rPr>
          <w:lang w:val="es-CO"/>
        </w:rPr>
      </w:pPr>
    </w:p>
    <w:p w14:paraId="2380D435" w14:textId="77777777" w:rsidR="00183C46" w:rsidRPr="00557F3B" w:rsidRDefault="00183C46" w:rsidP="00C214BC">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Paramento</w:t>
      </w:r>
      <w:r w:rsidRPr="00557F3B">
        <w:rPr>
          <w:rFonts w:asciiTheme="minorHAnsi" w:hAnsiTheme="minorHAnsi" w:cstheme="minorHAnsi"/>
          <w:sz w:val="20"/>
          <w:szCs w:val="20"/>
          <w:lang w:val="es-CO"/>
        </w:rPr>
        <w:t>: Plano vertical que delimita el inicio de la construcción en un predio. Cuando no existe antejardín coincide con la línea de demarcación.</w:t>
      </w:r>
    </w:p>
    <w:p w14:paraId="3D253465" w14:textId="77777777" w:rsidR="00C214BC" w:rsidRPr="007B11E2" w:rsidRDefault="00C214BC" w:rsidP="007B11E2">
      <w:pPr>
        <w:rPr>
          <w:lang w:val="es-CO"/>
        </w:rPr>
      </w:pPr>
    </w:p>
    <w:p w14:paraId="0C17A628" w14:textId="77777777" w:rsidR="00183C46" w:rsidRPr="00557F3B" w:rsidRDefault="00183C46" w:rsidP="0049513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Paso e Intersección a Desnivel Vehicular:</w:t>
      </w:r>
      <w:r w:rsidRPr="00557F3B">
        <w:rPr>
          <w:rFonts w:asciiTheme="minorHAnsi" w:hAnsiTheme="minorHAnsi" w:cstheme="minorHAnsi"/>
          <w:sz w:val="20"/>
          <w:szCs w:val="20"/>
          <w:lang w:val="es-CO"/>
        </w:rPr>
        <w:t xml:space="preserve"> Infraestructura formada por el cruce de dos o más corredores en distinto nivel, con la finalidad de no interrumpir el flujo vehicular, salvando obstáculos naturales o artificiales.</w:t>
      </w:r>
    </w:p>
    <w:p w14:paraId="5BDA6258" w14:textId="77777777" w:rsidR="0049513F" w:rsidRPr="007B11E2" w:rsidRDefault="0049513F" w:rsidP="007B11E2">
      <w:pPr>
        <w:rPr>
          <w:lang w:val="es-CO"/>
        </w:rPr>
      </w:pPr>
    </w:p>
    <w:p w14:paraId="76FB1679" w14:textId="5366C488" w:rsidR="001B6AC0" w:rsidRPr="00557F3B" w:rsidRDefault="001B6AC0" w:rsidP="3789B939">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3789B939">
        <w:rPr>
          <w:rFonts w:asciiTheme="minorHAnsi" w:hAnsiTheme="minorHAnsi" w:cstheme="minorBidi"/>
          <w:b/>
          <w:bCs/>
          <w:sz w:val="20"/>
          <w:szCs w:val="20"/>
          <w:lang w:val="es-CO"/>
        </w:rPr>
        <w:t xml:space="preserve">Pavimentos Adoquinado o Articulado: </w:t>
      </w:r>
      <w:r w:rsidRPr="3789B939">
        <w:rPr>
          <w:rFonts w:asciiTheme="minorHAnsi" w:hAnsiTheme="minorHAnsi" w:cstheme="minorBid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peatones y pueden estar constituidas en</w:t>
      </w:r>
      <w:r w:rsidR="00EB760F" w:rsidRPr="3789B939">
        <w:rPr>
          <w:rFonts w:asciiTheme="minorHAnsi" w:hAnsiTheme="minorHAnsi" w:cstheme="minorBidi"/>
          <w:sz w:val="20"/>
          <w:szCs w:val="20"/>
          <w:lang w:val="es-CO"/>
        </w:rPr>
        <w:t xml:space="preserve"> adoquines en concreto o arcilla cocida</w:t>
      </w:r>
      <w:r w:rsidRPr="3789B939">
        <w:rPr>
          <w:rFonts w:asciiTheme="minorHAnsi" w:hAnsiTheme="minorHAnsi" w:cstheme="minorBidi"/>
          <w:sz w:val="20"/>
          <w:szCs w:val="20"/>
          <w:lang w:val="es-CO"/>
        </w:rPr>
        <w:t>.</w:t>
      </w:r>
    </w:p>
    <w:p w14:paraId="16A49BE0" w14:textId="77777777" w:rsidR="001B6AC0" w:rsidRPr="007B11E2" w:rsidRDefault="001B6AC0" w:rsidP="007B11E2">
      <w:pPr>
        <w:rPr>
          <w:lang w:val="es-CO"/>
        </w:rPr>
      </w:pPr>
    </w:p>
    <w:p w14:paraId="053C9BA0" w14:textId="77777777" w:rsidR="00183C46" w:rsidRPr="00557F3B" w:rsidRDefault="00183C46"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Pavimentos Asfálticos y/o Pavimentos de Concreto Hidráulico Reforzado: </w:t>
      </w:r>
      <w:r w:rsidRPr="00557F3B">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1EDB8F72" w14:textId="77777777"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Perfil</w:t>
      </w:r>
      <w:r w:rsidRPr="00557F3B">
        <w:rPr>
          <w:rFonts w:asciiTheme="minorHAnsi" w:hAnsiTheme="minorHAnsi" w:cstheme="minorHAnsi"/>
          <w:b/>
          <w:bCs/>
          <w:sz w:val="20"/>
          <w:szCs w:val="20"/>
          <w:lang w:val="es-CO"/>
        </w:rPr>
        <w:t xml:space="preserve"> Vial</w:t>
      </w:r>
      <w:r w:rsidRPr="00557F3B">
        <w:rPr>
          <w:rFonts w:asciiTheme="minorHAnsi" w:hAnsiTheme="minorHAnsi" w:cstheme="minorHAnsi"/>
          <w:sz w:val="20"/>
          <w:szCs w:val="20"/>
          <w:lang w:val="es-CO"/>
        </w:rPr>
        <w:t>: Representación gráfica de una vía que esquematiza, en el sentido perpendicular al eje, el conjunto de elementos urbanísticos que la comprenden entre los paramentos de los inmuebles.</w:t>
      </w:r>
    </w:p>
    <w:p w14:paraId="05AB4931" w14:textId="687FCB0C"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Personal Clave Evaluable: </w:t>
      </w:r>
      <w:r w:rsidRPr="00557F3B">
        <w:rPr>
          <w:rFonts w:asciiTheme="minorHAnsi" w:hAnsiTheme="minorHAnsi" w:cstheme="minorHAnsi"/>
          <w:bCs/>
          <w:sz w:val="20"/>
          <w:szCs w:val="20"/>
          <w:lang w:val="es-CO"/>
        </w:rPr>
        <w:t xml:space="preserve">Integrantes del equipo de trabajo del oferente que son susceptibles de asignación de puntaje de acuerdo con su formación académica o su experiencia. El personal </w:t>
      </w:r>
      <w:r w:rsidR="007C144E">
        <w:rPr>
          <w:rFonts w:asciiTheme="minorHAnsi" w:hAnsiTheme="minorHAnsi" w:cstheme="minorHAnsi"/>
          <w:bCs/>
          <w:sz w:val="20"/>
          <w:szCs w:val="20"/>
          <w:lang w:val="es-CO"/>
        </w:rPr>
        <w:t>susceptible</w:t>
      </w:r>
      <w:r w:rsidR="00F66EE0">
        <w:rPr>
          <w:rFonts w:asciiTheme="minorHAnsi" w:hAnsiTheme="minorHAnsi" w:cstheme="minorHAnsi"/>
          <w:bCs/>
          <w:sz w:val="20"/>
          <w:szCs w:val="20"/>
          <w:lang w:val="es-CO"/>
        </w:rPr>
        <w:t xml:space="preserve"> de evaluación</w:t>
      </w:r>
      <w:r w:rsidRPr="00557F3B">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es</w:t>
      </w:r>
      <w:r w:rsidRPr="00557F3B">
        <w:rPr>
          <w:rFonts w:asciiTheme="minorHAnsi" w:hAnsiTheme="minorHAnsi" w:cstheme="minorHAnsi"/>
          <w:bCs/>
          <w:sz w:val="20"/>
          <w:szCs w:val="20"/>
          <w:lang w:val="es-CO"/>
        </w:rPr>
        <w:t xml:space="preserve">: i) el Director de Interventoría o el Administrador o Gestor Vial, ii) el Residente de Interventoría y iii) el Profesional Especializado. </w:t>
      </w:r>
    </w:p>
    <w:p w14:paraId="43EB0DE6" w14:textId="0C0B6953" w:rsidR="00193DB0"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Pr>
          <w:rFonts w:asciiTheme="minorHAnsi" w:hAnsiTheme="minorHAnsi" w:cstheme="minorBidi"/>
          <w:b/>
          <w:bCs/>
          <w:sz w:val="20"/>
          <w:szCs w:val="20"/>
          <w:lang w:val="es-CO"/>
        </w:rPr>
        <w:t>Pista de Aeródromo:</w:t>
      </w:r>
      <w:r>
        <w:rPr>
          <w:rFonts w:asciiTheme="minorHAnsi" w:hAnsiTheme="minorHAnsi" w:cstheme="minorBidi"/>
          <w:sz w:val="20"/>
          <w:szCs w:val="20"/>
          <w:lang w:val="es-CO"/>
        </w:rPr>
        <w:t xml:space="preserve"> Área rectangular definida en un aeródromo terrestre preparada para el aterrizaje y el despegue de las </w:t>
      </w:r>
      <w:r w:rsidRPr="005D333E">
        <w:rPr>
          <w:rFonts w:asciiTheme="minorHAnsi" w:hAnsiTheme="minorHAnsi" w:cstheme="minorBidi"/>
          <w:sz w:val="20"/>
          <w:szCs w:val="20"/>
          <w:lang w:val="es-ES"/>
        </w:rPr>
        <w:t>aeronaves</w:t>
      </w:r>
      <w:r w:rsidRPr="005D333E">
        <w:rPr>
          <w:rFonts w:asciiTheme="minorHAnsi" w:hAnsiTheme="minorHAnsi" w:cstheme="minorBidi"/>
          <w:sz w:val="20"/>
          <w:szCs w:val="20"/>
          <w:vertAlign w:val="superscript"/>
          <w:lang w:val="es-ES"/>
        </w:rPr>
        <w:footnoteReference w:id="8"/>
      </w:r>
      <w:r w:rsidRPr="005D333E">
        <w:rPr>
          <w:rFonts w:asciiTheme="minorHAnsi" w:hAnsiTheme="minorHAnsi" w:cstheme="minorBidi"/>
          <w:sz w:val="20"/>
          <w:szCs w:val="20"/>
          <w:lang w:val="es-ES"/>
        </w:rPr>
        <w:t>.</w:t>
      </w:r>
    </w:p>
    <w:p w14:paraId="775683CE" w14:textId="77777777" w:rsidR="00193DB0" w:rsidRPr="00557F3B"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Pistas de Aeropuertos: </w:t>
      </w:r>
      <w:r w:rsidRPr="00557F3B">
        <w:rPr>
          <w:rFonts w:asciiTheme="minorHAnsi" w:hAnsiTheme="minorHAnsi" w:cstheme="minorBidi"/>
          <w:sz w:val="20"/>
          <w:szCs w:val="20"/>
          <w:lang w:val="es-CO"/>
        </w:rPr>
        <w:t>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taxeo; plataforma o rampa de aeropuerto.</w:t>
      </w:r>
    </w:p>
    <w:p w14:paraId="0E34672E" w14:textId="77777777" w:rsidR="00193DB0"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Placa Huella: </w:t>
      </w:r>
      <w:r w:rsidRPr="00557F3B">
        <w:rPr>
          <w:rFonts w:asciiTheme="minorHAnsi" w:hAnsiTheme="minorHAnsi" w:cstheme="minorHAnsi"/>
          <w:sz w:val="20"/>
          <w:szCs w:val="20"/>
          <w:lang w:val="es-CO"/>
        </w:rPr>
        <w:t>Estructura conformada por placas de concreto hidráulico reforzado separadas por franjas de concreto ciclópeo, confinadas por bordillos y/o cunetas construidas sobre una base de afirmado y/o material seleccionado compactado.</w:t>
      </w:r>
    </w:p>
    <w:p w14:paraId="11BD07F5" w14:textId="11A544C1" w:rsidR="00AE13FD" w:rsidRPr="007B11E2" w:rsidRDefault="53A68091" w:rsidP="216BE6D3">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7B11E2">
        <w:rPr>
          <w:rFonts w:asciiTheme="minorHAnsi" w:hAnsiTheme="minorHAnsi" w:cstheme="minorBidi"/>
          <w:b/>
          <w:bCs/>
          <w:sz w:val="20"/>
          <w:szCs w:val="20"/>
          <w:lang w:val="es-CO"/>
        </w:rPr>
        <w:lastRenderedPageBreak/>
        <w:t>Plataforma</w:t>
      </w:r>
      <w:r w:rsidRPr="216BE6D3">
        <w:rPr>
          <w:rFonts w:asciiTheme="minorHAnsi" w:hAnsiTheme="minorHAnsi" w:cstheme="minorBidi"/>
          <w:b/>
          <w:bCs/>
          <w:sz w:val="20"/>
          <w:szCs w:val="20"/>
          <w:lang w:val="es-CO"/>
        </w:rPr>
        <w:t xml:space="preserve">: </w:t>
      </w:r>
      <w:r w:rsidR="77C95FFB" w:rsidRPr="216BE6D3">
        <w:rPr>
          <w:rFonts w:asciiTheme="minorHAnsi" w:hAnsiTheme="minorHAnsi" w:cstheme="minorBidi"/>
          <w:sz w:val="20"/>
          <w:szCs w:val="20"/>
          <w:lang w:val="es-CO"/>
        </w:rPr>
        <w:t>Área definida, en un aeródromo terrestre, destinada a dar cabida a las aeronaves para los fines de embarque o desembarque de pasajeros, correo o carga, abastecimiento de combustible, estacionamiento o mantenimiento</w:t>
      </w:r>
      <w:r w:rsidR="27FF5F99" w:rsidRPr="216BE6D3">
        <w:rPr>
          <w:rFonts w:asciiTheme="minorHAnsi" w:hAnsiTheme="minorHAnsi" w:cstheme="minorBidi"/>
          <w:sz w:val="20"/>
          <w:szCs w:val="20"/>
          <w:lang w:val="es-CO"/>
        </w:rPr>
        <w:t>.</w:t>
      </w:r>
    </w:p>
    <w:p w14:paraId="753A2EF3" w14:textId="5BEAA50F" w:rsidR="00193DB0" w:rsidRPr="00557F3B"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3F83A831">
        <w:rPr>
          <w:rFonts w:asciiTheme="minorHAnsi" w:hAnsiTheme="minorHAnsi" w:cstheme="minorBidi"/>
          <w:b/>
          <w:sz w:val="20"/>
          <w:szCs w:val="20"/>
          <w:lang w:val="es-CO"/>
        </w:rPr>
        <w:t>Plazas:</w:t>
      </w:r>
      <w:r w:rsidRPr="3F83A831">
        <w:rPr>
          <w:rFonts w:asciiTheme="minorHAnsi" w:hAnsiTheme="minorHAnsi" w:cstheme="minorBidi"/>
          <w:sz w:val="20"/>
          <w:szCs w:val="20"/>
          <w:lang w:val="es-CO"/>
        </w:rPr>
        <w:t xml:space="preserve"> Plazoletas de menor extensión que generalmente ocupan una manzana completa.</w:t>
      </w:r>
    </w:p>
    <w:p w14:paraId="1D153C6B"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Plazoletas:</w:t>
      </w:r>
      <w:r w:rsidRPr="00557F3B">
        <w:rPr>
          <w:rFonts w:asciiTheme="minorHAnsi" w:hAnsiTheme="minorHAnsi" w:cstheme="minorHAnsi"/>
          <w:sz w:val="20"/>
          <w:szCs w:val="20"/>
          <w:lang w:val="es-CO"/>
        </w:rPr>
        <w:t xml:space="preserve"> Áreas de espacio público abiertas, tratadas como zonas duras y destinadas al disfrute de los ciudadanos y las actividades de convivencia</w:t>
      </w:r>
      <w:r>
        <w:rPr>
          <w:rFonts w:asciiTheme="minorHAnsi" w:hAnsiTheme="minorHAnsi" w:cstheme="minorHAnsi"/>
          <w:sz w:val="20"/>
          <w:szCs w:val="20"/>
          <w:lang w:val="es-CO"/>
        </w:rPr>
        <w:t xml:space="preserve"> que </w:t>
      </w:r>
      <w:r w:rsidRPr="00557F3B">
        <w:rPr>
          <w:rFonts w:asciiTheme="minorHAnsi" w:hAnsiTheme="minorHAnsi" w:cstheme="minorHAnsi"/>
          <w:sz w:val="20"/>
          <w:szCs w:val="20"/>
          <w:lang w:val="es-CO"/>
        </w:rPr>
        <w:t xml:space="preserve">ocupan media manzana. </w:t>
      </w:r>
    </w:p>
    <w:p w14:paraId="448B0AB6"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bCs/>
          <w:sz w:val="20"/>
          <w:szCs w:val="20"/>
          <w:lang w:val="es-CO"/>
        </w:rPr>
        <w:t>Plazuelas</w:t>
      </w:r>
      <w:r w:rsidRPr="00557F3B">
        <w:rPr>
          <w:rFonts w:asciiTheme="minorHAnsi" w:hAnsiTheme="minorHAnsi" w:cstheme="minorHAnsi"/>
          <w:sz w:val="20"/>
          <w:szCs w:val="20"/>
          <w:lang w:val="es-CO"/>
        </w:rPr>
        <w:t>: Áreas de espacio público abiertas, tratadas como zonas duras y destinadas al disfrute de los ciudadanos y las actividades de convivencia que ocupan un cuarto (1/4) de manzana.</w:t>
      </w:r>
    </w:p>
    <w:p w14:paraId="57A2DAF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Pontones: </w:t>
      </w:r>
      <w:r w:rsidRPr="00557F3B">
        <w:rPr>
          <w:rFonts w:asciiTheme="minorHAnsi" w:hAnsiTheme="minorHAnsi" w:cstheme="minorHAnsi"/>
          <w:sz w:val="20"/>
          <w:szCs w:val="20"/>
          <w:lang w:val="es-CO"/>
        </w:rPr>
        <w:t>Estructura de drenaje para el paso de vehículos cuya luz medida paralela al eje de la carretera es menor o igual a diez metros (10m).</w:t>
      </w:r>
    </w:p>
    <w:p w14:paraId="66EB78E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Profesional Especializado</w:t>
      </w:r>
      <w:r w:rsidRPr="00557F3B">
        <w:rPr>
          <w:b/>
          <w:bCs/>
          <w:lang w:val="es-CO"/>
        </w:rPr>
        <w:t xml:space="preserve">: </w:t>
      </w:r>
      <w:commentRangeStart w:id="7"/>
      <w:r w:rsidRPr="00557F3B">
        <w:rPr>
          <w:rFonts w:asciiTheme="minorHAnsi" w:hAnsiTheme="minorHAnsi" w:cstheme="minorHAnsi"/>
          <w:bCs/>
          <w:sz w:val="20"/>
          <w:szCs w:val="20"/>
          <w:highlight w:val="lightGray"/>
          <w:lang w:val="es-CO"/>
        </w:rPr>
        <w:t>[La Entidad Estatal incluirá la definición de acuerdo con el proyecto de Infraestructura de Transporte que adelante</w:t>
      </w:r>
      <w:r w:rsidRPr="00557F3B">
        <w:rPr>
          <w:rFonts w:asciiTheme="minorHAnsi" w:hAnsiTheme="minorHAnsi" w:cstheme="minorHAnsi"/>
          <w:bCs/>
          <w:sz w:val="20"/>
          <w:szCs w:val="20"/>
          <w:lang w:val="es-CO"/>
        </w:rPr>
        <w:t>]</w:t>
      </w:r>
      <w:commentRangeEnd w:id="7"/>
      <w:r w:rsidR="00C1099D">
        <w:rPr>
          <w:rStyle w:val="Refdecomentario"/>
          <w:rFonts w:asciiTheme="minorHAnsi" w:eastAsiaTheme="minorHAnsi" w:hAnsiTheme="minorHAnsi" w:cstheme="minorBidi"/>
          <w:lang w:val="uz-Cyrl-UZ" w:eastAsia="en-US"/>
        </w:rPr>
        <w:commentReference w:id="7"/>
      </w:r>
    </w:p>
    <w:p w14:paraId="71C8172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en Concreto Hidráulico: </w:t>
      </w:r>
      <w:r w:rsidRPr="00557F3B">
        <w:rPr>
          <w:rFonts w:asciiTheme="minorHAnsi" w:hAnsiTheme="minorHAnsi" w:cstheme="minorHAnsi"/>
          <w:sz w:val="20"/>
          <w:szCs w:val="20"/>
          <w:lang w:val="es-CO"/>
        </w:rPr>
        <w:t>Estructura cuya losa o placa de circulación vehicular está soportada por elementos estructurales construidos con concreto hidráulico.</w:t>
      </w:r>
    </w:p>
    <w:p w14:paraId="7F86E03A"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Férreo: </w:t>
      </w:r>
      <w:r w:rsidRPr="00557F3B">
        <w:rPr>
          <w:rFonts w:asciiTheme="minorHAnsi" w:hAnsiTheme="minorHAnsi" w:cstheme="minorBidi"/>
          <w:sz w:val="20"/>
          <w:szCs w:val="20"/>
          <w:lang w:val="es-CO"/>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568774A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Metálico: </w:t>
      </w:r>
      <w:r w:rsidRPr="00557F3B">
        <w:rPr>
          <w:rFonts w:asciiTheme="minorHAnsi" w:hAnsiTheme="minorHAnsi" w:cstheme="minorHAnsi"/>
          <w:sz w:val="20"/>
          <w:szCs w:val="20"/>
          <w:lang w:val="es-CO"/>
        </w:rPr>
        <w:t xml:space="preserve">Estructura cuya losa o placa de circulación vehicular está soportada por elementos estructurales metálicos. </w:t>
      </w:r>
    </w:p>
    <w:p w14:paraId="7D4DD947"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Puente Metálico Modular: </w:t>
      </w:r>
      <w:r w:rsidRPr="00557F3B">
        <w:rPr>
          <w:rFonts w:asciiTheme="minorHAnsi" w:hAnsiTheme="minorHAnsi" w:cstheme="minorBid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954B65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Mixto: </w:t>
      </w:r>
      <w:r w:rsidRPr="00557F3B">
        <w:rPr>
          <w:rFonts w:asciiTheme="minorHAnsi" w:hAnsiTheme="minorHAnsi" w:cstheme="minorBidi"/>
          <w:sz w:val="20"/>
          <w:szCs w:val="20"/>
          <w:lang w:val="es-CO"/>
        </w:rPr>
        <w:t>Estructura que teniendo mínimo dos luces, una de ellas es metálica y la otra es en concreto hidráulico.</w:t>
      </w:r>
    </w:p>
    <w:p w14:paraId="41C855ED"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Puentes Peatonales: </w:t>
      </w:r>
      <w:r w:rsidRPr="00557F3B">
        <w:rPr>
          <w:rFonts w:asciiTheme="minorHAnsi" w:hAnsiTheme="minorHAnsi" w:cstheme="minorHAnsi"/>
          <w:sz w:val="20"/>
          <w:szCs w:val="20"/>
          <w:lang w:val="es-CO"/>
        </w:rPr>
        <w:t>Infraestructura del transporte cuya finalidad es permitir la continuación de la circulación de peatones (en algunos casos también de bicicletas) en condiciones de continuidad en el espacio y en el tiempo, con niveles adecuados de seguridad y de comodidad, posibilitando pasar obstáculos, como ríos, quebradas, otras vías, carreteras, vías férreas, etc.</w:t>
      </w:r>
    </w:p>
    <w:p w14:paraId="74CE05F5" w14:textId="490C5367" w:rsidR="00816975"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Puentes Vehiculares y/o Viaductos: </w:t>
      </w:r>
      <w:r w:rsidRPr="00557F3B">
        <w:rPr>
          <w:rFonts w:asciiTheme="minorHAnsi" w:hAnsiTheme="minorHAnsi" w:cstheme="minorBidi"/>
          <w:sz w:val="20"/>
          <w:szCs w:val="20"/>
          <w:lang w:val="es-CO"/>
        </w:rPr>
        <w:t xml:space="preserve">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posibilitando </w:t>
      </w:r>
      <w:r>
        <w:rPr>
          <w:rFonts w:asciiTheme="minorHAnsi" w:hAnsiTheme="minorHAnsi" w:cstheme="minorBidi"/>
          <w:sz w:val="20"/>
          <w:szCs w:val="20"/>
          <w:lang w:val="es-CO"/>
        </w:rPr>
        <w:t>superar</w:t>
      </w:r>
      <w:r w:rsidRPr="00557F3B">
        <w:rPr>
          <w:rFonts w:asciiTheme="minorHAnsi" w:hAnsiTheme="minorHAnsi" w:cstheme="minorBidi"/>
          <w:sz w:val="20"/>
          <w:szCs w:val="20"/>
          <w:lang w:val="es-CO"/>
        </w:rPr>
        <w:t xml:space="preserve"> obstáculos como ríos, quebradas, otras vías, carreteras y vías férreas</w:t>
      </w:r>
      <w:r w:rsidR="00CA25AD" w:rsidRPr="00547D84">
        <w:rPr>
          <w:rFonts w:asciiTheme="minorHAnsi" w:hAnsiTheme="minorHAnsi" w:cstheme="minorHAnsi"/>
          <w:sz w:val="20"/>
          <w:szCs w:val="20"/>
          <w:lang w:val="es-CO"/>
        </w:rPr>
        <w:t>, que facilita atravesar un accidente geográfico (río o depresión) o paso a desnivel para la circulación de vehículos.</w:t>
      </w:r>
    </w:p>
    <w:p w14:paraId="7E61F6F8" w14:textId="78E8616B" w:rsidR="006B0B66" w:rsidRPr="00687CD8" w:rsidRDefault="005D3086" w:rsidP="006B0B66">
      <w:pPr>
        <w:pStyle w:val="Invias-VietaNumerada"/>
        <w:numPr>
          <w:ilvl w:val="1"/>
          <w:numId w:val="22"/>
        </w:numPr>
        <w:autoSpaceDE w:val="0"/>
        <w:autoSpaceDN w:val="0"/>
        <w:adjustRightInd w:val="0"/>
        <w:spacing w:before="120" w:after="240"/>
        <w:ind w:hanging="568"/>
        <w:rPr>
          <w:rFonts w:ascii="Arial" w:hAnsi="Arial" w:cs="Arial"/>
          <w:sz w:val="20"/>
          <w:szCs w:val="20"/>
          <w:lang w:val="es-CO"/>
        </w:rPr>
      </w:pPr>
      <w:r w:rsidRPr="00687CD8">
        <w:rPr>
          <w:rFonts w:ascii="Arial" w:hAnsi="Arial" w:cs="Arial"/>
          <w:b/>
          <w:bCs/>
          <w:sz w:val="20"/>
          <w:szCs w:val="20"/>
          <w:lang w:val="es-CO"/>
        </w:rPr>
        <w:lastRenderedPageBreak/>
        <w:t>Reconstrucción</w:t>
      </w:r>
      <w:r w:rsidRPr="00687CD8">
        <w:rPr>
          <w:rFonts w:ascii="Arial" w:hAnsi="Arial" w:cs="Arial"/>
          <w:sz w:val="20"/>
          <w:szCs w:val="20"/>
          <w:lang w:val="es-CO"/>
        </w:rPr>
        <w:t>: Retiro y reemplazo parcial o total de la estructura de un pavimento de espacio público, o infraestructura, para genera</w:t>
      </w:r>
      <w:r w:rsidR="00C52296">
        <w:rPr>
          <w:rFonts w:ascii="Arial" w:hAnsi="Arial" w:cs="Arial"/>
          <w:sz w:val="20"/>
          <w:szCs w:val="20"/>
          <w:lang w:val="es-CO"/>
        </w:rPr>
        <w:t>r</w:t>
      </w:r>
      <w:r w:rsidRPr="00687CD8">
        <w:rPr>
          <w:rFonts w:ascii="Arial" w:hAnsi="Arial" w:cs="Arial"/>
          <w:sz w:val="20"/>
          <w:szCs w:val="20"/>
          <w:lang w:val="es-CO"/>
        </w:rPr>
        <w:t xml:space="preserve"> una nueva estructura. Es posible considerar la reutilización total o parcial de los materiales existentes</w:t>
      </w:r>
      <w:r w:rsidR="00131AA4" w:rsidRPr="00687CD8">
        <w:rPr>
          <w:rFonts w:ascii="Arial" w:hAnsi="Arial" w:cs="Arial"/>
          <w:sz w:val="20"/>
          <w:szCs w:val="20"/>
          <w:lang w:val="es-CO"/>
        </w:rPr>
        <w:t xml:space="preserve"> para la n</w:t>
      </w:r>
      <w:r w:rsidR="004F0954" w:rsidRPr="00687CD8">
        <w:rPr>
          <w:rFonts w:ascii="Arial" w:hAnsi="Arial" w:cs="Arial"/>
          <w:sz w:val="20"/>
          <w:szCs w:val="20"/>
          <w:lang w:val="es-CO"/>
        </w:rPr>
        <w:t>ueva estructura</w:t>
      </w:r>
      <w:r w:rsidR="00243F1E" w:rsidRPr="00687CD8">
        <w:rPr>
          <w:rFonts w:ascii="Arial" w:hAnsi="Arial" w:cs="Arial"/>
          <w:sz w:val="20"/>
          <w:szCs w:val="20"/>
          <w:lang w:val="es-CO"/>
        </w:rPr>
        <w:t xml:space="preserve">. </w:t>
      </w:r>
    </w:p>
    <w:p w14:paraId="278CCC1B" w14:textId="32ED8FF7" w:rsidR="00B31925" w:rsidRPr="007B11E2" w:rsidRDefault="006B0B66" w:rsidP="007B11E2">
      <w:pPr>
        <w:pStyle w:val="Invias-VietaNumerada"/>
        <w:numPr>
          <w:ilvl w:val="1"/>
          <w:numId w:val="22"/>
        </w:numPr>
        <w:autoSpaceDE w:val="0"/>
        <w:autoSpaceDN w:val="0"/>
        <w:adjustRightInd w:val="0"/>
        <w:spacing w:before="120" w:after="240"/>
        <w:ind w:hanging="568"/>
        <w:rPr>
          <w:sz w:val="20"/>
          <w:lang w:val="es-CO"/>
        </w:rPr>
      </w:pPr>
      <w:r w:rsidRPr="00557F3B">
        <w:rPr>
          <w:rFonts w:asciiTheme="minorHAnsi" w:hAnsiTheme="minorHAnsi" w:cstheme="minorBidi"/>
          <w:b/>
          <w:bCs/>
          <w:sz w:val="20"/>
          <w:szCs w:val="20"/>
          <w:lang w:val="es-CO"/>
        </w:rPr>
        <w:t xml:space="preserve">Recuperación de Banca: </w:t>
      </w:r>
      <w:r w:rsidRPr="00557F3B">
        <w:rPr>
          <w:rFonts w:asciiTheme="minorHAnsi" w:hAnsiTheme="minorHAnsi" w:cstheme="minorBidi"/>
          <w:sz w:val="20"/>
          <w:szCs w:val="20"/>
          <w:lang w:val="es-CO" w:eastAsia="es-CO"/>
        </w:rPr>
        <w:t>Obras que propenden por la recuperación de las condiciones de estabilidad iniciales, con el fin de restablecer la transitabilidad y mitigar los efectos adversos que la materialización de la amenaza puede acarrear sobre la estructura y/o los usuarios</w:t>
      </w:r>
      <w:bookmarkStart w:id="8" w:name="_Hlk36651305"/>
      <w:r w:rsidR="002C51E6">
        <w:rPr>
          <w:rFonts w:asciiTheme="minorHAnsi" w:hAnsiTheme="minorHAnsi" w:cstheme="minorBidi"/>
          <w:sz w:val="20"/>
          <w:szCs w:val="20"/>
          <w:lang w:val="es-CO" w:eastAsia="es-CO"/>
        </w:rPr>
        <w:t>.</w:t>
      </w:r>
    </w:p>
    <w:bookmarkEnd w:id="8"/>
    <w:p w14:paraId="4ED34033" w14:textId="7D6768D4"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Red Vial: </w:t>
      </w:r>
      <w:r w:rsidRPr="00557F3B">
        <w:rPr>
          <w:rFonts w:asciiTheme="minorHAnsi" w:hAnsiTheme="minorHAnsi" w:cstheme="minorHAnsi"/>
          <w:bCs/>
          <w:sz w:val="20"/>
          <w:szCs w:val="20"/>
          <w:lang w:val="es-CO"/>
        </w:rPr>
        <w:t xml:space="preserve">Conjunto de vías terrestres vehiculares urbanas y rurales. </w:t>
      </w:r>
    </w:p>
    <w:p w14:paraId="210B5CC1" w14:textId="60C9C1F1"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eastAsia="es-CO"/>
        </w:rPr>
        <w:t>Reforzamiento Estructural</w:t>
      </w:r>
      <w:r w:rsidR="00C42FC9">
        <w:rPr>
          <w:rFonts w:asciiTheme="minorHAnsi" w:hAnsiTheme="minorHAnsi" w:cstheme="minorBidi"/>
          <w:b/>
          <w:bCs/>
          <w:sz w:val="20"/>
          <w:szCs w:val="20"/>
          <w:lang w:val="es-CO" w:eastAsia="es-CO"/>
        </w:rPr>
        <w:t xml:space="preserve"> o Rehabilitación Estructural</w:t>
      </w:r>
      <w:r w:rsidRPr="00557F3B">
        <w:rPr>
          <w:rFonts w:asciiTheme="minorHAnsi" w:hAnsiTheme="minorHAnsi" w:cstheme="minorBidi"/>
          <w:b/>
          <w:bCs/>
          <w:sz w:val="20"/>
          <w:szCs w:val="20"/>
          <w:lang w:val="es-CO" w:eastAsia="es-CO"/>
        </w:rPr>
        <w:t>:</w:t>
      </w:r>
      <w:r w:rsidRPr="00557F3B">
        <w:rPr>
          <w:rFonts w:asciiTheme="minorHAnsi" w:hAnsiTheme="minorHAnsi" w:cstheme="minorBidi"/>
          <w:sz w:val="20"/>
          <w:szCs w:val="20"/>
          <w:lang w:val="es-CO" w:eastAsia="es-CO"/>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w:t>
      </w:r>
      <w:r w:rsidR="005D43EA">
        <w:rPr>
          <w:rFonts w:asciiTheme="minorHAnsi" w:hAnsiTheme="minorHAnsi" w:cstheme="minorBidi"/>
          <w:sz w:val="20"/>
          <w:szCs w:val="20"/>
          <w:lang w:val="es-CO" w:eastAsia="es-CO"/>
        </w:rPr>
        <w:t xml:space="preserve"> </w:t>
      </w:r>
      <w:r w:rsidRPr="00557F3B">
        <w:rPr>
          <w:rFonts w:asciiTheme="minorHAnsi" w:hAnsiTheme="minorHAnsi" w:cstheme="minorBidi"/>
          <w:sz w:val="20"/>
          <w:szCs w:val="20"/>
          <w:lang w:val="es-CO" w:eastAsia="es-CO"/>
        </w:rPr>
        <w:t>requeridos.</w:t>
      </w:r>
    </w:p>
    <w:p w14:paraId="4BF219D3"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21D598F5"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1A59B8A9"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 actividad no implica actualizar la capacidad de carga de la estructura.</w:t>
      </w:r>
    </w:p>
    <w:p w14:paraId="7F0DF412"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Estas actividades requieren del mantenimiento previo de los elementos estructurales.</w:t>
      </w:r>
    </w:p>
    <w:p w14:paraId="0D4CCBFE" w14:textId="41B25985"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Reforzamiento Estructural o Rehabilitación Estructural de Puentes</w:t>
      </w:r>
      <w:r w:rsidRPr="00557F3B">
        <w:rPr>
          <w:rFonts w:asciiTheme="minorHAnsi" w:hAnsiTheme="minorHAnsi" w:cstheme="minorHAnsi"/>
          <w:bCs/>
          <w:sz w:val="20"/>
          <w:szCs w:val="20"/>
          <w:lang w:val="es-CO"/>
        </w:rPr>
        <w:t>: Trabajos de reparación con los cuales se pretende que los puentes aumenten su período de vida útil e incluyen la intervención de sus elementos estructurales. El reforzamiento abarca desde la rehabilitación del concreto degradado, la renovación de elementos, aumento de las secciones de los elementos, adición de refuerzo y po</w:t>
      </w:r>
      <w:r w:rsidR="00064F13">
        <w:rPr>
          <w:rFonts w:asciiTheme="minorHAnsi" w:hAnsiTheme="minorHAnsi" w:cstheme="minorHAnsi"/>
          <w:bCs/>
          <w:sz w:val="20"/>
          <w:szCs w:val="20"/>
          <w:lang w:val="es-CO"/>
        </w:rPr>
        <w:t>s</w:t>
      </w:r>
      <w:r w:rsidRPr="00557F3B">
        <w:rPr>
          <w:rFonts w:asciiTheme="minorHAnsi" w:hAnsiTheme="minorHAnsi" w:cstheme="minorHAnsi"/>
          <w:bCs/>
          <w:sz w:val="20"/>
          <w:szCs w:val="20"/>
          <w:lang w:val="es-CO"/>
        </w:rPr>
        <w:t>tensionamientos externos.</w:t>
      </w:r>
    </w:p>
    <w:p w14:paraId="47682B94" w14:textId="556CF02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uz-Cyrl-UZ"/>
        </w:rPr>
      </w:pPr>
      <w:r w:rsidRPr="00557F3B">
        <w:rPr>
          <w:rFonts w:asciiTheme="minorHAnsi" w:hAnsiTheme="minorHAnsi" w:cstheme="minorHAnsi"/>
          <w:b/>
          <w:bCs/>
          <w:sz w:val="20"/>
          <w:szCs w:val="20"/>
          <w:lang w:val="es-CO"/>
        </w:rPr>
        <w:t xml:space="preserve">Rehabilitación: </w:t>
      </w:r>
      <w:r w:rsidRPr="00557F3B">
        <w:rPr>
          <w:rFonts w:asciiTheme="minorHAnsi" w:hAnsiTheme="minorHAnsi" w:cstheme="minorHAnsi"/>
          <w:sz w:val="20"/>
          <w:szCs w:val="20"/>
          <w:lang w:val="uz-Cyrl-UZ"/>
        </w:rPr>
        <w:t>Reconstrucción de una infraestructura de transporte para devolverla al estado inicial para la cual fue construida.</w:t>
      </w:r>
      <w:r w:rsidR="00D24AB6" w:rsidRPr="00D24AB6">
        <w:rPr>
          <w:rFonts w:asciiTheme="minorHAnsi" w:hAnsiTheme="minorHAnsi" w:cstheme="minorHAnsi"/>
          <w:sz w:val="20"/>
          <w:szCs w:val="20"/>
          <w:lang w:val="es-CO"/>
        </w:rPr>
        <w:t xml:space="preserve"> </w:t>
      </w:r>
      <w:r w:rsidR="00D24AB6" w:rsidRPr="00547D84">
        <w:rPr>
          <w:rFonts w:asciiTheme="minorHAnsi" w:hAnsiTheme="minorHAnsi" w:cstheme="minorHAnsi"/>
          <w:sz w:val="20"/>
          <w:szCs w:val="20"/>
          <w:lang w:val="es-CO"/>
        </w:rPr>
        <w:t>Las actividades de mantenimiento no serán consideradas actividades de rehabilitación.</w:t>
      </w:r>
    </w:p>
    <w:p w14:paraId="4AEEF208" w14:textId="372226E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Repotenciación Estructural: </w:t>
      </w:r>
      <w:r w:rsidRPr="00557F3B">
        <w:rPr>
          <w:rFonts w:asciiTheme="minorHAnsi" w:hAnsiTheme="minorHAnsi" w:cstheme="minorBidi"/>
          <w:sz w:val="20"/>
          <w:szCs w:val="20"/>
          <w:lang w:val="es-CO"/>
        </w:rPr>
        <w:t xml:space="preserve">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w:t>
      </w:r>
      <w:r w:rsidRPr="00557F3B">
        <w:rPr>
          <w:rFonts w:asciiTheme="minorHAnsi" w:hAnsiTheme="minorHAnsi" w:cstheme="minorBidi"/>
          <w:sz w:val="20"/>
          <w:szCs w:val="20"/>
          <w:lang w:val="es-CO"/>
        </w:rPr>
        <w:lastRenderedPageBreak/>
        <w:t xml:space="preserve">Sísmico de Puentes – sección </w:t>
      </w:r>
      <w:r w:rsidRPr="00687CD8">
        <w:rPr>
          <w:rFonts w:asciiTheme="minorHAnsi" w:hAnsiTheme="minorHAnsi" w:cstheme="minorBidi"/>
          <w:i/>
          <w:iCs/>
          <w:sz w:val="20"/>
          <w:szCs w:val="20"/>
          <w:lang w:val="es-CO"/>
        </w:rPr>
        <w:t>A.3.4 Carga Viva y/o la necesidad de adosar nuevos elementos (involucran nuevas cargas)</w:t>
      </w:r>
      <w:r w:rsidRPr="00557F3B">
        <w:rPr>
          <w:rFonts w:asciiTheme="minorHAnsi" w:hAnsiTheme="minorHAnsi" w:cstheme="minorBidi"/>
          <w:sz w:val="20"/>
          <w:szCs w:val="20"/>
          <w:lang w:val="es-CO"/>
        </w:rPr>
        <w:t xml:space="preserve"> para realizar ampliación del tablero y/o añadir pasos de tuberías y/o redes de servicios públicos o cualquier otro requerimiento de carga que no se encontraba previsto en el diseño inicial de la estructura. Por ende, no involucra el componente sísmico.</w:t>
      </w:r>
    </w:p>
    <w:p w14:paraId="4BC7F1E0"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bCs/>
          <w:sz w:val="20"/>
          <w:szCs w:val="20"/>
          <w:lang w:val="es-CO"/>
        </w:rPr>
      </w:pPr>
      <w:r w:rsidRPr="00557F3B">
        <w:rPr>
          <w:rFonts w:asciiTheme="minorHAnsi" w:hAnsiTheme="minorHAnsi" w:cstheme="minorHAnsi"/>
          <w:bCs/>
          <w:sz w:val="20"/>
          <w:szCs w:val="20"/>
          <w:lang w:val="es-CO"/>
        </w:rPr>
        <w:t>Estas actividades requieren del mantenimiento previo de los elementos estructurales.</w:t>
      </w:r>
    </w:p>
    <w:p w14:paraId="19A4BCDE"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Residente de interventoría:</w:t>
      </w:r>
      <w:r w:rsidRPr="00557F3B">
        <w:rPr>
          <w:rFonts w:asciiTheme="minorHAnsi" w:hAnsiTheme="minorHAnsi" w:cstheme="minorHAnsi"/>
          <w:bCs/>
          <w:sz w:val="20"/>
          <w:szCs w:val="20"/>
          <w:lang w:val="es-CO"/>
        </w:rPr>
        <w:t xml:space="preserve"> </w:t>
      </w:r>
      <w:commentRangeStart w:id="9"/>
      <w:r w:rsidRPr="00687CD8">
        <w:rPr>
          <w:rFonts w:asciiTheme="minorHAnsi" w:hAnsiTheme="minorHAnsi" w:cstheme="minorHAnsi"/>
          <w:bCs/>
          <w:sz w:val="20"/>
          <w:szCs w:val="20"/>
          <w:highlight w:val="lightGray"/>
          <w:lang w:val="es-CO"/>
        </w:rPr>
        <w:t>[</w:t>
      </w:r>
      <w:r w:rsidRPr="00A52493">
        <w:rPr>
          <w:rFonts w:asciiTheme="minorHAnsi" w:hAnsiTheme="minorHAnsi" w:cstheme="minorHAnsi"/>
          <w:bCs/>
          <w:sz w:val="20"/>
          <w:szCs w:val="20"/>
          <w:highlight w:val="lightGray"/>
          <w:lang w:val="es-CO"/>
        </w:rPr>
        <w:t xml:space="preserve">La </w:t>
      </w:r>
      <w:r w:rsidRPr="00557F3B">
        <w:rPr>
          <w:rFonts w:asciiTheme="minorHAnsi" w:hAnsiTheme="minorHAnsi" w:cstheme="minorHAnsi"/>
          <w:bCs/>
          <w:sz w:val="20"/>
          <w:szCs w:val="20"/>
          <w:highlight w:val="lightGray"/>
          <w:lang w:val="es-CO"/>
        </w:rPr>
        <w:t>Entidad Estatal incluirá la definición de acuerdo con el proyecto de Infraestructura de Transporte que adelant</w:t>
      </w:r>
      <w:r w:rsidRPr="00A52493">
        <w:rPr>
          <w:rFonts w:asciiTheme="minorHAnsi" w:hAnsiTheme="minorHAnsi" w:cstheme="minorHAnsi"/>
          <w:bCs/>
          <w:sz w:val="20"/>
          <w:szCs w:val="20"/>
          <w:highlight w:val="lightGray"/>
          <w:lang w:val="es-CO"/>
        </w:rPr>
        <w:t>e</w:t>
      </w:r>
      <w:r w:rsidRPr="00687CD8">
        <w:rPr>
          <w:rFonts w:asciiTheme="minorHAnsi" w:hAnsiTheme="minorHAnsi" w:cstheme="minorHAnsi"/>
          <w:bCs/>
          <w:sz w:val="20"/>
          <w:szCs w:val="20"/>
          <w:highlight w:val="lightGray"/>
          <w:lang w:val="es-CO"/>
        </w:rPr>
        <w:t>]</w:t>
      </w:r>
      <w:commentRangeEnd w:id="9"/>
      <w:r w:rsidR="00C1099D">
        <w:rPr>
          <w:rStyle w:val="Refdecomentario"/>
          <w:rFonts w:asciiTheme="minorHAnsi" w:eastAsiaTheme="minorHAnsi" w:hAnsiTheme="minorHAnsi" w:cstheme="minorBidi"/>
          <w:lang w:val="uz-Cyrl-UZ" w:eastAsia="en-US"/>
        </w:rPr>
        <w:commentReference w:id="9"/>
      </w:r>
    </w:p>
    <w:p w14:paraId="0CDA1474"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Sardinel o Bordillo: </w:t>
      </w:r>
      <w:r w:rsidRPr="00557F3B">
        <w:rPr>
          <w:rFonts w:asciiTheme="minorHAnsi" w:hAnsiTheme="minorHAnsi" w:cstheme="minorHAnsi"/>
          <w:bCs/>
          <w:sz w:val="20"/>
          <w:szCs w:val="20"/>
          <w:lang w:val="es-CO"/>
        </w:rPr>
        <w:t>Elemento que separa una calzada del andén o del separador de una vía.</w:t>
      </w:r>
    </w:p>
    <w:p w14:paraId="3EEB1152" w14:textId="343B120F"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Sede Férrea: </w:t>
      </w:r>
      <w:r w:rsidRPr="00557F3B">
        <w:rPr>
          <w:rFonts w:asciiTheme="minorHAnsi" w:hAnsiTheme="minorHAnsi" w:cstheme="minorHAnsi"/>
          <w:sz w:val="20"/>
          <w:szCs w:val="20"/>
          <w:lang w:val="es-CO" w:eastAsia="es-CO"/>
        </w:rPr>
        <w:t xml:space="preserve">Inmueble caracterizado por contener en un solo predio edificios de </w:t>
      </w:r>
      <w:r w:rsidRPr="00557F3B">
        <w:rPr>
          <w:rFonts w:asciiTheme="minorHAnsi" w:hAnsiTheme="minorHAnsi" w:cstheme="minorHAnsi"/>
          <w:bCs/>
          <w:sz w:val="20"/>
          <w:szCs w:val="20"/>
          <w:lang w:val="es-CO" w:eastAsia="es-CO"/>
        </w:rPr>
        <w:t>servicio,</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116A3F05"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Señalización: </w:t>
      </w:r>
      <w:r w:rsidRPr="00557F3B">
        <w:rPr>
          <w:rFonts w:asciiTheme="minorHAnsi" w:hAnsiTheme="minorHAnsi" w:cstheme="minorBidi"/>
          <w:sz w:val="20"/>
          <w:szCs w:val="20"/>
          <w:lang w:val="es-CO" w:eastAsia="es-CO"/>
        </w:rPr>
        <w:t>Conjunto de señales destinado a regular el tránsito, pueden ser verticales, horizontales o demarcaciones.</w:t>
      </w:r>
    </w:p>
    <w:p w14:paraId="6FF45750"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Señalización Vertical: </w:t>
      </w:r>
      <w:r w:rsidRPr="00557F3B">
        <w:rPr>
          <w:rFonts w:asciiTheme="minorHAnsi" w:hAnsiTheme="minorHAnsi" w:cstheme="minorHAnsi"/>
          <w:sz w:val="20"/>
          <w:szCs w:val="20"/>
          <w:lang w:val="es-CO" w:eastAsia="es-CO"/>
        </w:rPr>
        <w:t>Dispositivos físicos que indican la forma correcta como deben transitar los usuarios de las vías; se instalan para transmitir órdenes o instrucciones mediante palabras o símbolos. </w:t>
      </w:r>
      <w:r w:rsidRPr="00557F3B">
        <w:rPr>
          <w:rFonts w:asciiTheme="minorHAnsi" w:hAnsiTheme="minorHAnsi" w:cstheme="minorHAnsi"/>
          <w:b/>
          <w:bCs/>
          <w:sz w:val="20"/>
          <w:szCs w:val="20"/>
          <w:lang w:val="es-CO"/>
        </w:rPr>
        <w:t xml:space="preserve"> </w:t>
      </w:r>
    </w:p>
    <w:p w14:paraId="318AE17A"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Separador: </w:t>
      </w:r>
      <w:r w:rsidRPr="00557F3B">
        <w:rPr>
          <w:rFonts w:asciiTheme="minorHAnsi" w:hAnsiTheme="minorHAnsi" w:cstheme="minorBidi"/>
          <w:sz w:val="20"/>
          <w:szCs w:val="20"/>
          <w:lang w:val="es-CO" w:eastAsia="es-CO"/>
        </w:rPr>
        <w:t>Franja de una vía dispuesta en forma longitudinal y paralela al eje de esta que separa y canaliza flujos de circulación. Pueden ser centrales, laterales o intermedios.</w:t>
      </w:r>
    </w:p>
    <w:p w14:paraId="1DF843E0"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Subsistema Vial:</w:t>
      </w:r>
      <w:r w:rsidRPr="00557F3B">
        <w:rPr>
          <w:rFonts w:asciiTheme="minorHAnsi" w:hAnsiTheme="minorHAnsi" w:cstheme="minorBidi"/>
          <w:sz w:val="20"/>
          <w:szCs w:val="20"/>
          <w:lang w:val="es-CO"/>
        </w:rPr>
        <w:t xml:space="preserve"> Subsistema que compone el sistema de movilidad y que está a su vez está conformado por los siguientes componentes: malla vial arterial, malla vial intermedia, malla vial local, alamedas y pasos peatonales, red de ciclorrutas y corredores de movilidad local y malla vial rural.</w:t>
      </w:r>
    </w:p>
    <w:p w14:paraId="37990FDB"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Taller Férreo: </w:t>
      </w:r>
      <w:r w:rsidRPr="00557F3B">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equipos eléctricos y electromecánicos.</w:t>
      </w:r>
    </w:p>
    <w:p w14:paraId="0AFAE322" w14:textId="5BD9B9FA" w:rsidR="00603B92" w:rsidRPr="00557F3B" w:rsidRDefault="00104A71"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HAnsi"/>
          <w:b/>
          <w:sz w:val="20"/>
          <w:szCs w:val="20"/>
          <w:lang w:val="es-CO"/>
        </w:rPr>
        <w:t>Tráfico o Tránsito Vehicular</w:t>
      </w:r>
      <w:r w:rsidRPr="00557F3B">
        <w:rPr>
          <w:rFonts w:asciiTheme="minorHAnsi" w:hAnsiTheme="minorHAnsi" w:cstheme="minorHAnsi"/>
          <w:sz w:val="20"/>
          <w:szCs w:val="20"/>
          <w:lang w:val="es-CO"/>
        </w:rPr>
        <w:t xml:space="preserve">: Volumen de vehículos que circulan por un punto especifico de infraestructura de transporte periódicamente o en un período determinado. </w:t>
      </w:r>
    </w:p>
    <w:p w14:paraId="42FED539" w14:textId="32AF79B9" w:rsidR="00401D46" w:rsidRPr="00557F3B" w:rsidRDefault="00401D46" w:rsidP="00401D46">
      <w:pPr>
        <w:pStyle w:val="Invias-VietaNumerada"/>
        <w:numPr>
          <w:ilvl w:val="1"/>
          <w:numId w:val="22"/>
        </w:numPr>
        <w:autoSpaceDE w:val="0"/>
        <w:autoSpaceDN w:val="0"/>
        <w:adjustRightInd w:val="0"/>
        <w:spacing w:before="120" w:after="240"/>
        <w:ind w:hanging="568"/>
        <w:rPr>
          <w:rFonts w:asciiTheme="minorHAnsi" w:hAnsiTheme="minorHAnsi" w:cstheme="minorBidi"/>
          <w:b/>
          <w:sz w:val="20"/>
          <w:szCs w:val="20"/>
          <w:lang w:val="es-CO"/>
        </w:rPr>
      </w:pPr>
      <w:r w:rsidRPr="6C63E6DF">
        <w:rPr>
          <w:rFonts w:asciiTheme="minorHAnsi" w:hAnsiTheme="minorHAnsi" w:cstheme="minorBidi"/>
          <w:b/>
          <w:sz w:val="20"/>
          <w:szCs w:val="20"/>
          <w:lang w:val="es-CO"/>
        </w:rPr>
        <w:t xml:space="preserve">Transporte </w:t>
      </w:r>
      <w:r w:rsidR="00B22B6E" w:rsidRPr="6C63E6DF">
        <w:rPr>
          <w:rFonts w:asciiTheme="minorHAnsi" w:hAnsiTheme="minorHAnsi" w:cstheme="minorBidi"/>
          <w:b/>
          <w:sz w:val="20"/>
          <w:szCs w:val="20"/>
          <w:lang w:val="es-CO"/>
        </w:rPr>
        <w:t>F</w:t>
      </w:r>
      <w:r w:rsidRPr="6C63E6DF">
        <w:rPr>
          <w:rFonts w:asciiTheme="minorHAnsi" w:hAnsiTheme="minorHAnsi" w:cstheme="minorBidi"/>
          <w:b/>
          <w:sz w:val="20"/>
          <w:szCs w:val="20"/>
          <w:lang w:val="es-CO"/>
        </w:rPr>
        <w:t xml:space="preserve">luvial: </w:t>
      </w:r>
      <w:r w:rsidRPr="6C63E6DF">
        <w:rPr>
          <w:rFonts w:asciiTheme="minorHAnsi" w:hAnsiTheme="minorHAnsi" w:cstheme="minorBidi"/>
          <w:sz w:val="20"/>
          <w:szCs w:val="20"/>
          <w:lang w:val="es-CO"/>
        </w:rPr>
        <w:t>Actividad que tiene por objeto la conducción de personas, animales o cosas mediante embarcaciones por vías fluviales o corredores fluviales.</w:t>
      </w:r>
    </w:p>
    <w:p w14:paraId="63D9973F" w14:textId="78C5C423" w:rsidR="00D407B7" w:rsidRPr="00557F3B"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Vehículo</w:t>
      </w:r>
      <w:r w:rsidRPr="00557F3B">
        <w:rPr>
          <w:rFonts w:asciiTheme="minorHAnsi" w:hAnsiTheme="minorHAnsi" w:cstheme="minorHAnsi"/>
          <w:sz w:val="20"/>
          <w:szCs w:val="20"/>
          <w:lang w:val="es-CO"/>
        </w:rPr>
        <w:t xml:space="preserve">: </w:t>
      </w:r>
      <w:r w:rsidR="00EA6449" w:rsidRPr="00557F3B">
        <w:rPr>
          <w:rFonts w:asciiTheme="minorHAnsi" w:hAnsiTheme="minorHAnsi" w:cstheme="minorHAnsi"/>
          <w:sz w:val="20"/>
          <w:szCs w:val="20"/>
          <w:lang w:val="es-CO"/>
        </w:rPr>
        <w:t>A</w:t>
      </w:r>
      <w:r w:rsidRPr="00557F3B">
        <w:rPr>
          <w:rFonts w:asciiTheme="minorHAnsi" w:hAnsiTheme="minorHAnsi" w:cstheme="minorHAnsi"/>
          <w:sz w:val="20"/>
          <w:szCs w:val="20"/>
          <w:lang w:val="es-CO"/>
        </w:rPr>
        <w:t>parato montado sobre ruedas que permite el transporte de personas, animales o cosas de un punto a otro por vía terrestre pública o privada abierta al público.</w:t>
      </w:r>
    </w:p>
    <w:p w14:paraId="2D8C3589" w14:textId="7A15D13E" w:rsidR="00D407B7" w:rsidRPr="00557F3B" w:rsidRDefault="00D407B7"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Vías:</w:t>
      </w:r>
      <w:r w:rsidRPr="00557F3B">
        <w:rPr>
          <w:rFonts w:asciiTheme="minorHAnsi" w:hAnsiTheme="minorHAnsi" w:cstheme="minorBidi"/>
          <w:sz w:val="20"/>
          <w:szCs w:val="20"/>
          <w:lang w:val="es-CO"/>
        </w:rPr>
        <w:t xml:space="preserve"> </w:t>
      </w:r>
      <w:r w:rsidR="5DCE3BB3" w:rsidRPr="00557F3B">
        <w:rPr>
          <w:rFonts w:asciiTheme="minorHAnsi" w:hAnsiTheme="minorHAnsi" w:cstheme="minorBidi"/>
          <w:sz w:val="20"/>
          <w:szCs w:val="20"/>
          <w:lang w:val="es-CO"/>
        </w:rPr>
        <w:t>F</w:t>
      </w:r>
      <w:r w:rsidRPr="00557F3B">
        <w:rPr>
          <w:rFonts w:asciiTheme="minorHAnsi" w:hAnsiTheme="minorHAnsi" w:cstheme="minorBidi"/>
          <w:sz w:val="20"/>
          <w:szCs w:val="20"/>
          <w:lang w:val="es-CO"/>
        </w:rPr>
        <w:t>ranja de uso público o privado, abierta al público, destinada al tránsito de vehículos, personas y animales.</w:t>
      </w:r>
    </w:p>
    <w:p w14:paraId="76EEA6F4" w14:textId="59308E62" w:rsidR="00FB1B3F" w:rsidRPr="00557F3B"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Férreas</w:t>
      </w:r>
      <w:r w:rsidR="0074150D" w:rsidRPr="00557F3B">
        <w:rPr>
          <w:rFonts w:asciiTheme="minorHAnsi" w:hAnsiTheme="minorHAnsi" w:cstheme="minorHAnsi"/>
          <w:b/>
          <w:sz w:val="20"/>
          <w:szCs w:val="20"/>
          <w:lang w:val="es-CO"/>
        </w:rPr>
        <w:t xml:space="preserve"> y/o Corredores </w:t>
      </w:r>
      <w:r w:rsidR="009E7C8C" w:rsidRPr="00557F3B">
        <w:rPr>
          <w:rFonts w:asciiTheme="minorHAnsi" w:hAnsiTheme="minorHAnsi" w:cstheme="minorHAnsi"/>
          <w:b/>
          <w:sz w:val="20"/>
          <w:szCs w:val="20"/>
          <w:lang w:val="es-CO"/>
        </w:rPr>
        <w:t>Férreos</w:t>
      </w:r>
      <w:r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rPr>
        <w:t>I</w:t>
      </w:r>
      <w:r w:rsidRPr="00557F3B">
        <w:rPr>
          <w:rFonts w:asciiTheme="minorHAnsi" w:hAnsiTheme="minorHAnsi" w:cstheme="minorHAnsi"/>
          <w:sz w:val="20"/>
          <w:szCs w:val="20"/>
          <w:lang w:val="es-CO"/>
        </w:rPr>
        <w:t xml:space="preserve">nfraestructuras del transporte cuya finalidad es permitir la circulación de vehículos férreos exclusivamente (trenes, locomotoras, vagones) que </w:t>
      </w:r>
      <w:r w:rsidR="00183146">
        <w:rPr>
          <w:rFonts w:asciiTheme="minorHAnsi" w:hAnsiTheme="minorHAnsi" w:cstheme="minorHAnsi"/>
          <w:sz w:val="20"/>
          <w:szCs w:val="20"/>
          <w:lang w:val="es-CO"/>
        </w:rPr>
        <w:t>circulan</w:t>
      </w:r>
      <w:r w:rsidR="00D653E1" w:rsidRPr="00557F3B">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en carrileras y/o rieles especializados en condiciones de continuidad en el espacio y </w:t>
      </w:r>
      <w:r w:rsidR="00D653E1" w:rsidRPr="00557F3B">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tiempo, con niveles adecuados de seguridad y de comodidad.</w:t>
      </w:r>
    </w:p>
    <w:p w14:paraId="3C87C4D8" w14:textId="74D94087" w:rsidR="00FB1B3F" w:rsidRPr="00557F3B"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Vías Fluviales</w:t>
      </w:r>
      <w:r w:rsidR="00A60F95"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eastAsia="es-CO"/>
        </w:rPr>
        <w:t>R</w:t>
      </w:r>
      <w:r w:rsidR="00A60F95" w:rsidRPr="00557F3B">
        <w:rPr>
          <w:rFonts w:asciiTheme="minorHAnsi" w:hAnsiTheme="minorHAnsi" w:cstheme="minorHAnsi"/>
          <w:sz w:val="20"/>
          <w:szCs w:val="20"/>
          <w:lang w:val="es-CO" w:eastAsia="es-CO"/>
        </w:rPr>
        <w:t>íos, caños, esteros o cuerpos de agua de origen fluvial que se utilizan como medio de transporte de pasajeros</w:t>
      </w:r>
      <w:r w:rsidR="00491835">
        <w:rPr>
          <w:rFonts w:asciiTheme="minorHAnsi" w:hAnsiTheme="minorHAnsi" w:cstheme="minorHAnsi"/>
          <w:sz w:val="20"/>
          <w:szCs w:val="20"/>
          <w:lang w:val="es-CO" w:eastAsia="es-CO"/>
        </w:rPr>
        <w:t>, animales</w:t>
      </w:r>
      <w:r w:rsidR="00A60F95" w:rsidRPr="00557F3B">
        <w:rPr>
          <w:rFonts w:asciiTheme="minorHAnsi" w:hAnsiTheme="minorHAnsi" w:cstheme="minorHAnsi"/>
          <w:sz w:val="20"/>
          <w:szCs w:val="20"/>
          <w:lang w:val="es-CO" w:eastAsia="es-CO"/>
        </w:rPr>
        <w:t xml:space="preserve"> o carga.</w:t>
      </w:r>
    </w:p>
    <w:p w14:paraId="3F976304" w14:textId="4A6D75AE" w:rsidR="00D407B7" w:rsidRPr="00557F3B"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Vía Peatonal:</w:t>
      </w:r>
      <w:r w:rsidR="00D653E1" w:rsidRPr="00557F3B">
        <w:rPr>
          <w:rFonts w:asciiTheme="minorHAnsi" w:hAnsiTheme="minorHAnsi" w:cstheme="minorHAnsi"/>
          <w:sz w:val="20"/>
          <w:szCs w:val="20"/>
          <w:lang w:val="es-CO"/>
        </w:rPr>
        <w:t xml:space="preserve"> Á</w:t>
      </w:r>
      <w:r w:rsidRPr="00557F3B">
        <w:rPr>
          <w:rFonts w:asciiTheme="minorHAnsi" w:hAnsiTheme="minorHAnsi" w:cstheme="minorHAnsi"/>
          <w:sz w:val="20"/>
          <w:szCs w:val="20"/>
          <w:lang w:val="es-CO"/>
        </w:rPr>
        <w:t>reas o zonas de la ciudad destinadas para el tránsito exclusivo de peatones donde está restringida la circulación de vehículos motorizados.</w:t>
      </w:r>
    </w:p>
    <w:p w14:paraId="638B61E7" w14:textId="27A5C124" w:rsidR="003F2F5B" w:rsidRPr="00557F3B" w:rsidRDefault="003F2F5B" w:rsidP="0FCC3885">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Vías Rurales: </w:t>
      </w:r>
      <w:r w:rsidR="49836A98" w:rsidRPr="00557F3B">
        <w:rPr>
          <w:rFonts w:asciiTheme="minorHAnsi" w:hAnsiTheme="minorHAnsi" w:cstheme="minorBidi"/>
          <w:sz w:val="20"/>
          <w:szCs w:val="20"/>
          <w:lang w:val="es-CO"/>
        </w:rPr>
        <w:t>Estructuras físicas</w:t>
      </w:r>
      <w:r w:rsidRPr="00557F3B">
        <w:rPr>
          <w:rFonts w:asciiTheme="minorHAnsi" w:hAnsiTheme="minorHAnsi" w:cstheme="minorBidi"/>
          <w:sz w:val="20"/>
          <w:szCs w:val="20"/>
          <w:lang w:val="es-CO"/>
        </w:rPr>
        <w:t xml:space="preserve"> que permiten el acceso o entrada a fincas, haciendas o campos, las cuales se encuentran localizadas dentro del perímetro rural de la población.</w:t>
      </w:r>
    </w:p>
    <w:p w14:paraId="7FDE90C0" w14:textId="4B7BC5D5" w:rsidR="00A43BE1" w:rsidRPr="00557F3B"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Vías Urbanas: </w:t>
      </w:r>
      <w:r w:rsidR="00E44D32" w:rsidRPr="00557F3B">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0984D37A" w:rsidR="000065F8" w:rsidRPr="00557F3B" w:rsidRDefault="000065F8" w:rsidP="0079296D">
      <w:pPr>
        <w:pStyle w:val="Invias-VietaNumerada"/>
        <w:autoSpaceDE w:val="0"/>
        <w:autoSpaceDN w:val="0"/>
        <w:adjustRightInd w:val="0"/>
        <w:spacing w:before="120" w:after="240"/>
        <w:ind w:left="851"/>
        <w:rPr>
          <w:lang w:val="es-CO"/>
        </w:rPr>
      </w:pPr>
      <w:r w:rsidRPr="00557F3B">
        <w:rPr>
          <w:rFonts w:asciiTheme="minorHAnsi" w:hAnsiTheme="minorHAnsi" w:cstheme="minorHAnsi"/>
          <w:b/>
          <w:sz w:val="20"/>
          <w:szCs w:val="20"/>
          <w:lang w:val="es-CO"/>
        </w:rPr>
        <w:t xml:space="preserve">Nota: </w:t>
      </w:r>
      <w:r w:rsidRPr="00557F3B">
        <w:rPr>
          <w:rFonts w:asciiTheme="minorHAnsi" w:hAnsiTheme="minorHAnsi" w:cstheme="minorHAnsi"/>
          <w:sz w:val="20"/>
          <w:szCs w:val="20"/>
          <w:lang w:val="es-CO"/>
        </w:rPr>
        <w:t xml:space="preserve">Para proyectos de infraestructura vial que se hayan construido fuera del </w:t>
      </w:r>
      <w:r w:rsidR="00E44D32"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 xml:space="preserve">erritorio </w:t>
      </w:r>
      <w:r w:rsidR="00E44D32" w:rsidRPr="00557F3B">
        <w:rPr>
          <w:rFonts w:asciiTheme="minorHAnsi" w:hAnsiTheme="minorHAnsi" w:cstheme="minorHAnsi"/>
          <w:sz w:val="20"/>
          <w:szCs w:val="20"/>
          <w:lang w:val="es-CO"/>
        </w:rPr>
        <w:t>n</w:t>
      </w:r>
      <w:r w:rsidRPr="00557F3B">
        <w:rPr>
          <w:rFonts w:asciiTheme="minorHAnsi" w:hAnsiTheme="minorHAnsi" w:cstheme="minorHAnsi"/>
          <w:sz w:val="20"/>
          <w:szCs w:val="20"/>
          <w:lang w:val="es-CO"/>
        </w:rPr>
        <w:t xml:space="preserve">acional, se consideran Vías Urbanas aquellas que sean certificadas por la </w:t>
      </w:r>
      <w:r w:rsidR="000944AA">
        <w:rPr>
          <w:rFonts w:asciiTheme="minorHAnsi" w:hAnsiTheme="minorHAnsi" w:cstheme="minorHAnsi"/>
          <w:sz w:val="20"/>
          <w:szCs w:val="20"/>
          <w:lang w:val="es-CO"/>
        </w:rPr>
        <w:t>E</w:t>
      </w:r>
      <w:r w:rsidRPr="00557F3B">
        <w:rPr>
          <w:rFonts w:asciiTheme="minorHAnsi" w:hAnsiTheme="minorHAnsi" w:cstheme="minorHAnsi"/>
          <w:sz w:val="20"/>
          <w:szCs w:val="20"/>
          <w:lang w:val="es-CO"/>
        </w:rPr>
        <w:t xml:space="preserve">ntidad contratante mediante alguno de los documentos válidos establecidos en el presente </w:t>
      </w:r>
      <w:r w:rsidR="00971DCD">
        <w:rPr>
          <w:rFonts w:asciiTheme="minorHAnsi" w:hAnsiTheme="minorHAnsi" w:cstheme="minorHAnsi"/>
          <w:sz w:val="20"/>
          <w:szCs w:val="20"/>
          <w:lang w:val="es-CO"/>
        </w:rPr>
        <w:t>P</w:t>
      </w:r>
      <w:r w:rsidRPr="00557F3B">
        <w:rPr>
          <w:rFonts w:asciiTheme="minorHAnsi" w:hAnsiTheme="minorHAnsi" w:cstheme="minorHAnsi"/>
          <w:sz w:val="20"/>
          <w:szCs w:val="20"/>
          <w:lang w:val="es-CO"/>
        </w:rPr>
        <w:t xml:space="preserve">liego de </w:t>
      </w:r>
      <w:r w:rsidR="00971DCD">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ondiciones para la </w:t>
      </w:r>
      <w:r w:rsidR="00EA42D4">
        <w:rPr>
          <w:rFonts w:asciiTheme="minorHAnsi" w:hAnsiTheme="minorHAnsi" w:cstheme="minorHAnsi"/>
          <w:sz w:val="20"/>
          <w:szCs w:val="20"/>
          <w:lang w:val="es-CO"/>
        </w:rPr>
        <w:t>demostración</w:t>
      </w:r>
      <w:r w:rsidRPr="00557F3B">
        <w:rPr>
          <w:rFonts w:asciiTheme="minorHAnsi" w:hAnsiTheme="minorHAnsi" w:cstheme="minorHAnsi"/>
          <w:sz w:val="20"/>
          <w:szCs w:val="20"/>
          <w:lang w:val="es-CO"/>
        </w:rPr>
        <w:t xml:space="preserve"> de la experiencia, donde se indique que el ancho de calzada es mayor o igual a siete (7.0) metros, o que se acrediten tres </w:t>
      </w:r>
      <w:r w:rsidR="008B5F8C">
        <w:rPr>
          <w:rFonts w:asciiTheme="minorHAnsi" w:hAnsiTheme="minorHAnsi" w:cstheme="minorHAnsi"/>
          <w:sz w:val="20"/>
          <w:szCs w:val="20"/>
          <w:lang w:val="es-CO"/>
        </w:rPr>
        <w:t>(3)</w:t>
      </w:r>
      <w:r w:rsidRPr="00557F3B">
        <w:rPr>
          <w:rFonts w:asciiTheme="minorHAnsi" w:hAnsiTheme="minorHAnsi" w:cstheme="minorHAnsi"/>
          <w:sz w:val="20"/>
          <w:szCs w:val="20"/>
          <w:lang w:val="es-CO"/>
        </w:rPr>
        <w:t xml:space="preserve"> o más carriles vehiculares por calzada.</w:t>
      </w:r>
    </w:p>
    <w:p w14:paraId="5238088F" w14:textId="1013AF62" w:rsidR="00A43BE1" w:rsidRPr="00557F3B"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 Vías Veredales: </w:t>
      </w:r>
      <w:r w:rsidR="00170DF2">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ías que permiten el acceso o entrada a veredas, las cuales se encuentran localizadas dentro del perímetro rural de la población.</w:t>
      </w:r>
    </w:p>
    <w:p w14:paraId="78969779" w14:textId="5E3BF2EE" w:rsidR="00F70C8B" w:rsidRPr="00E67D81" w:rsidRDefault="00EF5347" w:rsidP="00687CD8">
      <w:pPr>
        <w:pStyle w:val="Invias-VietaNumerada"/>
        <w:numPr>
          <w:ilvl w:val="1"/>
          <w:numId w:val="22"/>
        </w:numPr>
        <w:autoSpaceDE w:val="0"/>
        <w:autoSpaceDN w:val="0"/>
        <w:adjustRightInd w:val="0"/>
        <w:spacing w:before="120" w:after="240"/>
        <w:ind w:left="851" w:hanging="567"/>
        <w:rPr>
          <w:rFonts w:cstheme="minorHAnsi"/>
          <w:sz w:val="20"/>
          <w:szCs w:val="20"/>
          <w:lang w:val="es-CO"/>
        </w:rPr>
      </w:pPr>
      <w:r w:rsidRPr="00557F3B">
        <w:rPr>
          <w:rFonts w:asciiTheme="minorHAnsi" w:hAnsiTheme="minorHAnsi" w:cstheme="minorHAnsi"/>
          <w:b/>
          <w:sz w:val="20"/>
          <w:szCs w:val="20"/>
          <w:lang w:val="es-CO"/>
        </w:rPr>
        <w:t>Zona Verde:</w:t>
      </w:r>
      <w:r w:rsidRPr="00557F3B">
        <w:rPr>
          <w:rFonts w:asciiTheme="minorHAnsi" w:hAnsiTheme="minorHAnsi" w:cstheme="minorHAnsi"/>
          <w:bCs/>
          <w:sz w:val="20"/>
          <w:szCs w:val="20"/>
          <w:lang w:val="es-CO"/>
        </w:rPr>
        <w:t xml:space="preserve"> Espacio de carácter permanente, abierto y empradizado, de dominio o uso público, que hace parte del espacio público efectivo y destinado al uso recreativo</w:t>
      </w:r>
      <w:r w:rsidRPr="00557F3B">
        <w:rPr>
          <w:rFonts w:cstheme="minorHAnsi"/>
          <w:sz w:val="20"/>
          <w:szCs w:val="20"/>
          <w:lang w:val="es-CO"/>
        </w:rPr>
        <w:t xml:space="preserve">. </w:t>
      </w:r>
    </w:p>
    <w:sectPr w:rsidR="00F70C8B" w:rsidRPr="00E67D81" w:rsidSect="0012182B">
      <w:headerReference w:type="default" r:id="rId15"/>
      <w:footerReference w:type="default" r:id="rId16"/>
      <w:headerReference w:type="first" r:id="rId17"/>
      <w:footerReference w:type="first" r:id="rId18"/>
      <w:pgSz w:w="12240" w:h="15840" w:code="1"/>
      <w:pgMar w:top="1418" w:right="1701" w:bottom="1418" w:left="1701" w:header="851" w:footer="851"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 w:author="Oscar David Fonseca Acero" w:date="2024-09-02T11:23:00Z" w:initials="OD">
    <w:p w14:paraId="68AB00E1" w14:textId="77777777" w:rsidR="00400A79" w:rsidRDefault="00400A79" w:rsidP="00400A79">
      <w:pPr>
        <w:pStyle w:val="Textocomentario"/>
      </w:pPr>
      <w:r>
        <w:rPr>
          <w:rStyle w:val="Refdecomentario"/>
        </w:rPr>
        <w:annotationRef/>
      </w:r>
      <w:r>
        <w:t xml:space="preserve">Pendiente revisión Invias </w:t>
      </w:r>
    </w:p>
  </w:comment>
  <w:comment w:id="6" w:author="Oscar David Fonseca Acero" w:date="2024-09-02T11:24:00Z" w:initials="OD">
    <w:p w14:paraId="3704C235" w14:textId="77777777" w:rsidR="00400A79" w:rsidRDefault="00400A79" w:rsidP="00400A79">
      <w:pPr>
        <w:pStyle w:val="Textocomentario"/>
      </w:pPr>
      <w:r>
        <w:rPr>
          <w:rStyle w:val="Refdecomentario"/>
        </w:rPr>
        <w:annotationRef/>
      </w:r>
      <w:r>
        <w:t xml:space="preserve">Por favor solicitar al contribuyente la definición. </w:t>
      </w:r>
    </w:p>
  </w:comment>
  <w:comment w:id="7" w:author="Oscar David Fonseca Acero" w:date="2024-09-02T11:28:00Z" w:initials="OD">
    <w:p w14:paraId="76815859" w14:textId="77777777" w:rsidR="00C1099D" w:rsidRDefault="00C1099D" w:rsidP="00C1099D">
      <w:pPr>
        <w:pStyle w:val="Textocomentario"/>
      </w:pPr>
      <w:r>
        <w:rPr>
          <w:rStyle w:val="Refdecomentario"/>
        </w:rPr>
        <w:annotationRef/>
      </w:r>
      <w:r>
        <w:t xml:space="preserve">Por favor definir esto por parte del contribuyente o el Invias. </w:t>
      </w:r>
    </w:p>
  </w:comment>
  <w:comment w:id="9" w:author="Oscar David Fonseca Acero" w:date="2024-09-02T11:29:00Z" w:initials="OD">
    <w:p w14:paraId="296F7BA1" w14:textId="77777777" w:rsidR="00C1099D" w:rsidRDefault="00C1099D" w:rsidP="00C1099D">
      <w:pPr>
        <w:pStyle w:val="Textocomentario"/>
      </w:pPr>
      <w:r>
        <w:rPr>
          <w:rStyle w:val="Refdecomentario"/>
        </w:rPr>
        <w:annotationRef/>
      </w:r>
      <w:r>
        <w:t xml:space="preserve">Por favor definir esto con el contribuyente o el invias.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8AB00E1" w15:done="0"/>
  <w15:commentEx w15:paraId="3704C235" w15:done="0"/>
  <w15:commentEx w15:paraId="76815859" w15:done="0"/>
  <w15:commentEx w15:paraId="296F7B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5B0FA70" w16cex:dateUtc="2024-09-02T16:23:00Z"/>
  <w16cex:commentExtensible w16cex:durableId="7AE4FE58" w16cex:dateUtc="2024-09-02T16:24:00Z"/>
  <w16cex:commentExtensible w16cex:durableId="7F156326" w16cex:dateUtc="2024-09-02T16:28:00Z"/>
  <w16cex:commentExtensible w16cex:durableId="3D08C133" w16cex:dateUtc="2024-09-02T1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8AB00E1" w16cid:durableId="05B0FA70"/>
  <w16cid:commentId w16cid:paraId="3704C235" w16cid:durableId="7AE4FE58"/>
  <w16cid:commentId w16cid:paraId="76815859" w16cid:durableId="7F156326"/>
  <w16cid:commentId w16cid:paraId="296F7BA1" w16cid:durableId="3D08C1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81EE6" w14:textId="77777777" w:rsidR="00C61CEF" w:rsidRDefault="00C61CEF" w:rsidP="004F2C35">
      <w:r>
        <w:separator/>
      </w:r>
    </w:p>
  </w:endnote>
  <w:endnote w:type="continuationSeparator" w:id="0">
    <w:p w14:paraId="1AF1D61C" w14:textId="77777777" w:rsidR="00C61CEF" w:rsidRDefault="00C61CEF" w:rsidP="004F2C35">
      <w:r>
        <w:continuationSeparator/>
      </w:r>
    </w:p>
  </w:endnote>
  <w:endnote w:type="continuationNotice" w:id="1">
    <w:p w14:paraId="4FD26137" w14:textId="77777777" w:rsidR="00C61CEF" w:rsidRDefault="00C61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D44B6" w:rsidRPr="00C41D41" w14:paraId="3854CCCC" w14:textId="77777777" w:rsidTr="007D44B6">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1308377D" w14:textId="77777777" w:rsidR="007D44B6" w:rsidRPr="00C41D41" w:rsidRDefault="007D44B6" w:rsidP="00DB2C46">
          <w:pPr>
            <w:spacing w:after="4" w:line="247" w:lineRule="auto"/>
            <w:ind w:left="10" w:hanging="10"/>
            <w:rPr>
              <w:rFonts w:ascii="Arial" w:eastAsia="Arial" w:hAnsi="Arial" w:cs="Arial"/>
              <w:b/>
              <w:sz w:val="16"/>
              <w:szCs w:val="16"/>
              <w:lang w:val="es-CO" w:eastAsia="es-CO"/>
            </w:rPr>
          </w:pPr>
          <w:r w:rsidRPr="00C41D41">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D457E7E" w14:textId="710D528C" w:rsidR="007D44B6" w:rsidRPr="00C41D41" w:rsidRDefault="007D44B6" w:rsidP="00DB2C46">
          <w:pPr>
            <w:spacing w:after="4" w:line="247" w:lineRule="auto"/>
            <w:ind w:left="10" w:hanging="10"/>
            <w:rPr>
              <w:rFonts w:ascii="Arial" w:eastAsia="Arial" w:hAnsi="Arial" w:cs="Arial"/>
              <w:sz w:val="16"/>
              <w:szCs w:val="16"/>
              <w:highlight w:val="yellow"/>
              <w:lang w:eastAsia="es-CO"/>
            </w:rPr>
          </w:pPr>
          <w:r w:rsidRPr="00C41D41">
            <w:rPr>
              <w:rFonts w:ascii="Arial" w:eastAsia="Arial" w:hAnsi="Arial" w:cs="Arial"/>
              <w:sz w:val="16"/>
              <w:szCs w:val="16"/>
              <w:lang w:eastAsia="es-CO"/>
            </w:rPr>
            <w:t>CCE-EICP-IDI-24</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E127793" w14:textId="77777777" w:rsidR="007D44B6" w:rsidRPr="00C41D41" w:rsidRDefault="007D44B6" w:rsidP="00DB2C46">
          <w:pPr>
            <w:spacing w:after="4" w:line="247"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582070A" w14:textId="7CF4272A" w:rsidR="007D44B6" w:rsidRPr="00C41D41" w:rsidRDefault="00780FDF" w:rsidP="00DB2C46">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val="es-ES" w:eastAsia="es-CO"/>
            </w:rPr>
            <w:t>3</w:t>
          </w:r>
        </w:p>
      </w:tc>
    </w:tr>
  </w:tbl>
  <w:p w14:paraId="5E38F7C4" w14:textId="77777777" w:rsidR="007D44B6" w:rsidRDefault="007D44B6">
    <w:pPr>
      <w:pStyle w:val="Piedep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D77A5" w14:textId="77777777" w:rsidR="007D44B6" w:rsidRDefault="6C881A5D" w:rsidP="009A67BC">
    <w:pPr>
      <w:pStyle w:val="Piedepgina"/>
      <w:jc w:val="center"/>
    </w:pPr>
    <w:r>
      <w:rPr>
        <w:noProof/>
        <w:lang w:val="en-US"/>
      </w:rPr>
      <w:drawing>
        <wp:inline distT="0" distB="0" distL="0" distR="0" wp14:anchorId="1653187F" wp14:editId="2D58FCEB">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7D44B6" w:rsidRPr="009A67BC" w:rsidRDefault="6C881A5D" w:rsidP="009A67BC">
    <w:pPr>
      <w:pStyle w:val="Piedepgina"/>
    </w:pPr>
    <w:r>
      <w:rPr>
        <w:noProof/>
        <w:lang w:val="en-US"/>
      </w:rPr>
      <w:drawing>
        <wp:inline distT="0" distB="0" distL="0" distR="0" wp14:anchorId="76BBB92A" wp14:editId="29AD1BAF">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D31F5" w14:textId="77777777" w:rsidR="00C61CEF" w:rsidRDefault="00C61CEF" w:rsidP="004F2C35">
      <w:r>
        <w:separator/>
      </w:r>
    </w:p>
  </w:footnote>
  <w:footnote w:type="continuationSeparator" w:id="0">
    <w:p w14:paraId="0B7242B7" w14:textId="77777777" w:rsidR="00C61CEF" w:rsidRDefault="00C61CEF" w:rsidP="004F2C35">
      <w:r>
        <w:continuationSeparator/>
      </w:r>
    </w:p>
  </w:footnote>
  <w:footnote w:type="continuationNotice" w:id="1">
    <w:p w14:paraId="0272A1D1" w14:textId="77777777" w:rsidR="00C61CEF" w:rsidRDefault="00C61CEF"/>
  </w:footnote>
  <w:footnote w:id="2">
    <w:p w14:paraId="52487192" w14:textId="77777777" w:rsidR="00FF625C" w:rsidRPr="00640F88" w:rsidRDefault="00FF625C" w:rsidP="00FF625C">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34656E0A" w14:textId="77777777" w:rsidR="00642325" w:rsidRPr="00687CD8" w:rsidRDefault="00642325" w:rsidP="00642325">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3DE5CE4F" w14:textId="77777777" w:rsidR="006E17A4" w:rsidRPr="00687CD8" w:rsidRDefault="006E17A4" w:rsidP="006E17A4">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5">
    <w:p w14:paraId="637252B7" w14:textId="77777777" w:rsidR="00682393" w:rsidRPr="00687CD8" w:rsidRDefault="00682393" w:rsidP="00682393">
      <w:pPr>
        <w:pStyle w:val="Textonotapie"/>
        <w:rPr>
          <w:sz w:val="16"/>
          <w:szCs w:val="16"/>
        </w:rPr>
      </w:pPr>
      <w:r w:rsidRPr="00CC50D2">
        <w:rPr>
          <w:rStyle w:val="Refdenotaalpie"/>
          <w:sz w:val="16"/>
          <w:szCs w:val="16"/>
        </w:rPr>
        <w:footnoteRef/>
      </w:r>
      <w:r w:rsidRPr="00CC50D2">
        <w:rPr>
          <w:sz w:val="16"/>
          <w:szCs w:val="16"/>
        </w:rPr>
        <w:t xml:space="preserve"> </w:t>
      </w:r>
      <w:r w:rsidRPr="00687CD8">
        <w:rPr>
          <w:sz w:val="16"/>
          <w:szCs w:val="16"/>
        </w:rPr>
        <w:t>NSR-10. Título A. Capítulo A.13.</w:t>
      </w:r>
    </w:p>
  </w:footnote>
  <w:footnote w:id="6">
    <w:p w14:paraId="05C0EE3A" w14:textId="77777777" w:rsidR="006E17A4" w:rsidRPr="00687CD8" w:rsidRDefault="006E17A4" w:rsidP="006E17A4">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615197F2" w14:textId="77777777" w:rsidR="00ED4CC9" w:rsidRPr="00640F88" w:rsidRDefault="00ED4CC9" w:rsidP="00ED4CC9">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2B810154" w14:textId="77777777" w:rsidR="00193DB0" w:rsidRPr="009318EC" w:rsidRDefault="00193DB0" w:rsidP="00193DB0">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7D44B6" w:rsidRPr="00550768" w14:paraId="431B7FF5" w14:textId="77777777" w:rsidTr="007D44B6">
      <w:trPr>
        <w:trHeight w:val="146"/>
        <w:jc w:val="center"/>
      </w:trPr>
      <w:tc>
        <w:tcPr>
          <w:tcW w:w="5000" w:type="pct"/>
          <w:gridSpan w:val="4"/>
          <w:shd w:val="clear" w:color="auto" w:fill="auto"/>
          <w:vAlign w:val="center"/>
        </w:tcPr>
        <w:p w14:paraId="31DE1612" w14:textId="1D9A92C0" w:rsidR="007D44B6" w:rsidRPr="00C41D41" w:rsidRDefault="007D44B6" w:rsidP="00F3478D">
          <w:pPr>
            <w:pStyle w:val="Encabezado"/>
            <w:jc w:val="center"/>
            <w:rPr>
              <w:rFonts w:ascii="Arial" w:hAnsi="Arial" w:cs="Arial"/>
              <w:b/>
              <w:sz w:val="16"/>
              <w:szCs w:val="16"/>
            </w:rPr>
          </w:pPr>
          <w:r w:rsidRPr="00C41D41">
            <w:rPr>
              <w:rFonts w:ascii="Arial" w:hAnsi="Arial" w:cs="Arial"/>
              <w:b/>
              <w:sz w:val="16"/>
              <w:szCs w:val="16"/>
            </w:rPr>
            <w:t>ANEXO 3 – GLOSARIO</w:t>
          </w:r>
        </w:p>
        <w:p w14:paraId="30017613" w14:textId="53CC547A" w:rsidR="007D44B6" w:rsidRPr="00C718DA" w:rsidRDefault="007D44B6" w:rsidP="00F3478D">
          <w:pPr>
            <w:pStyle w:val="Encabezado"/>
            <w:jc w:val="center"/>
            <w:rPr>
              <w:rFonts w:ascii="Arial" w:hAnsi="Arial" w:cs="Arial"/>
              <w:b/>
              <w:sz w:val="16"/>
              <w:szCs w:val="16"/>
              <w:lang w:val="es-ES"/>
            </w:rPr>
          </w:pPr>
          <w:r w:rsidRPr="00C41D41">
            <w:rPr>
              <w:rFonts w:ascii="Arial" w:hAnsi="Arial" w:cs="Arial"/>
              <w:b/>
              <w:sz w:val="16"/>
              <w:szCs w:val="16"/>
            </w:rPr>
            <w:t>INTERVENTORÍA DE OBRA PÚBLICA DE INFRAESTRUCTURA DE TRANSPORTE</w:t>
          </w:r>
          <w:r w:rsidR="004F6D9E">
            <w:rPr>
              <w:rFonts w:ascii="Arial" w:hAnsi="Arial" w:cs="Arial"/>
              <w:b/>
              <w:sz w:val="16"/>
              <w:szCs w:val="16"/>
              <w:lang w:val="es-ES"/>
            </w:rPr>
            <w:t xml:space="preserve"> – VERSIÓN 2</w:t>
          </w:r>
        </w:p>
      </w:tc>
    </w:tr>
    <w:tr w:rsidR="007D44B6" w:rsidRPr="00550768" w14:paraId="01D5F1DE" w14:textId="77777777" w:rsidTr="007D44B6">
      <w:trPr>
        <w:trHeight w:val="234"/>
        <w:jc w:val="center"/>
      </w:trPr>
      <w:tc>
        <w:tcPr>
          <w:tcW w:w="674" w:type="pct"/>
          <w:shd w:val="clear" w:color="auto" w:fill="auto"/>
          <w:vAlign w:val="center"/>
        </w:tcPr>
        <w:p w14:paraId="1108B7AB" w14:textId="77777777" w:rsidR="007D44B6" w:rsidRPr="00C41D41" w:rsidRDefault="007D44B6"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Código</w:t>
          </w:r>
        </w:p>
      </w:tc>
      <w:tc>
        <w:tcPr>
          <w:tcW w:w="2636" w:type="pct"/>
          <w:shd w:val="clear" w:color="auto" w:fill="auto"/>
          <w:vAlign w:val="center"/>
        </w:tcPr>
        <w:p w14:paraId="167AD08C" w14:textId="2CB334AE" w:rsidR="007D44B6" w:rsidRPr="00C41D41" w:rsidRDefault="007D44B6" w:rsidP="00F3478D">
          <w:pPr>
            <w:spacing w:after="4" w:line="249" w:lineRule="auto"/>
            <w:ind w:left="10" w:hanging="10"/>
            <w:rPr>
              <w:rFonts w:ascii="Arial" w:eastAsia="Arial" w:hAnsi="Arial" w:cs="Arial"/>
              <w:sz w:val="16"/>
              <w:szCs w:val="16"/>
              <w:highlight w:val="yellow"/>
              <w:lang w:eastAsia="es-CO"/>
            </w:rPr>
          </w:pPr>
          <w:r w:rsidRPr="00C41D41">
            <w:rPr>
              <w:rFonts w:ascii="Arial" w:hAnsi="Arial" w:cs="Arial"/>
              <w:sz w:val="16"/>
              <w:szCs w:val="16"/>
            </w:rPr>
            <w:t>CCE-EICP-IDI-24</w:t>
          </w:r>
        </w:p>
      </w:tc>
      <w:tc>
        <w:tcPr>
          <w:tcW w:w="539" w:type="pct"/>
          <w:shd w:val="clear" w:color="auto" w:fill="auto"/>
          <w:vAlign w:val="center"/>
        </w:tcPr>
        <w:p w14:paraId="009F51E5" w14:textId="77777777" w:rsidR="007D44B6" w:rsidRPr="00C41D41" w:rsidRDefault="007D44B6" w:rsidP="00F3478D">
          <w:pPr>
            <w:spacing w:after="4" w:line="249"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Página</w:t>
          </w:r>
        </w:p>
      </w:tc>
      <w:tc>
        <w:tcPr>
          <w:tcW w:w="1150" w:type="pct"/>
          <w:shd w:val="clear" w:color="auto" w:fill="auto"/>
          <w:vAlign w:val="center"/>
        </w:tcPr>
        <w:p w14:paraId="7B157928" w14:textId="171A03D8" w:rsidR="007D44B6" w:rsidRPr="00C41D41" w:rsidRDefault="007D44B6" w:rsidP="00F3478D">
          <w:pPr>
            <w:spacing w:after="4" w:line="249" w:lineRule="auto"/>
            <w:ind w:left="10" w:hanging="10"/>
            <w:rPr>
              <w:rFonts w:ascii="Arial" w:eastAsia="Arial" w:hAnsi="Arial" w:cs="Arial"/>
              <w:sz w:val="16"/>
              <w:szCs w:val="16"/>
              <w:lang w:eastAsia="es-CO"/>
            </w:rPr>
          </w:pP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PAGE </w:instrText>
          </w:r>
          <w:r w:rsidRPr="00C41D41">
            <w:rPr>
              <w:rFonts w:ascii="Arial" w:eastAsia="Arial" w:hAnsi="Arial" w:cs="Arial"/>
              <w:sz w:val="16"/>
              <w:szCs w:val="16"/>
            </w:rPr>
            <w:fldChar w:fldCharType="separate"/>
          </w:r>
          <w:r w:rsidR="005B00EA">
            <w:rPr>
              <w:rFonts w:ascii="Arial" w:eastAsia="Arial" w:hAnsi="Arial" w:cs="Arial"/>
              <w:noProof/>
              <w:sz w:val="16"/>
              <w:szCs w:val="16"/>
              <w:lang w:eastAsia="es-CO"/>
            </w:rPr>
            <w:t>3</w:t>
          </w:r>
          <w:r w:rsidRPr="00C41D41">
            <w:rPr>
              <w:rFonts w:ascii="Arial" w:eastAsia="Arial" w:hAnsi="Arial" w:cs="Arial"/>
              <w:sz w:val="16"/>
              <w:szCs w:val="16"/>
            </w:rPr>
            <w:fldChar w:fldCharType="end"/>
          </w:r>
          <w:r w:rsidRPr="00C41D41">
            <w:rPr>
              <w:rFonts w:ascii="Arial" w:eastAsia="Arial" w:hAnsi="Arial" w:cs="Arial"/>
              <w:sz w:val="16"/>
              <w:szCs w:val="16"/>
              <w:lang w:eastAsia="es-CO"/>
            </w:rPr>
            <w:t xml:space="preserve"> de </w:t>
          </w: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NUMPAGES </w:instrText>
          </w:r>
          <w:r w:rsidRPr="00C41D41">
            <w:rPr>
              <w:rFonts w:ascii="Arial" w:eastAsia="Arial" w:hAnsi="Arial" w:cs="Arial"/>
              <w:sz w:val="16"/>
              <w:szCs w:val="16"/>
            </w:rPr>
            <w:fldChar w:fldCharType="separate"/>
          </w:r>
          <w:r w:rsidR="005B00EA">
            <w:rPr>
              <w:rFonts w:ascii="Arial" w:eastAsia="Arial" w:hAnsi="Arial" w:cs="Arial"/>
              <w:noProof/>
              <w:sz w:val="16"/>
              <w:szCs w:val="16"/>
              <w:lang w:eastAsia="es-CO"/>
            </w:rPr>
            <w:t>19</w:t>
          </w:r>
          <w:r w:rsidRPr="00C41D41">
            <w:rPr>
              <w:rFonts w:ascii="Arial" w:eastAsia="Arial" w:hAnsi="Arial" w:cs="Arial"/>
              <w:sz w:val="16"/>
              <w:szCs w:val="16"/>
            </w:rPr>
            <w:fldChar w:fldCharType="end"/>
          </w:r>
        </w:p>
      </w:tc>
    </w:tr>
    <w:tr w:rsidR="007D44B6" w:rsidRPr="00550768" w14:paraId="3DA1D35C" w14:textId="77777777" w:rsidTr="007D44B6">
      <w:trPr>
        <w:trHeight w:val="73"/>
        <w:jc w:val="center"/>
      </w:trPr>
      <w:tc>
        <w:tcPr>
          <w:tcW w:w="674" w:type="pct"/>
          <w:shd w:val="clear" w:color="auto" w:fill="auto"/>
          <w:vAlign w:val="center"/>
        </w:tcPr>
        <w:p w14:paraId="07AC73BF" w14:textId="77777777" w:rsidR="007D44B6" w:rsidRPr="00C41D41" w:rsidRDefault="007D44B6"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Versión No.</w:t>
          </w:r>
        </w:p>
      </w:tc>
      <w:tc>
        <w:tcPr>
          <w:tcW w:w="4325" w:type="pct"/>
          <w:gridSpan w:val="3"/>
          <w:shd w:val="clear" w:color="auto" w:fill="auto"/>
          <w:vAlign w:val="center"/>
        </w:tcPr>
        <w:p w14:paraId="7DE10C4D" w14:textId="3CE3745F" w:rsidR="007D44B6" w:rsidRPr="00C41D41" w:rsidRDefault="00963B2F" w:rsidP="00F3478D">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val="es-MX" w:eastAsia="es-CO"/>
            </w:rPr>
            <w:t>3</w:t>
          </w:r>
        </w:p>
      </w:tc>
    </w:tr>
  </w:tbl>
  <w:p w14:paraId="11F10D55" w14:textId="10120DAF" w:rsidR="007D44B6" w:rsidRPr="00C74D9F" w:rsidRDefault="007D44B6" w:rsidP="00C74D9F">
    <w:pPr>
      <w:pStyle w:val="Encabezado"/>
      <w:jc w:val="right"/>
      <w:rPr>
        <w:rFonts w:ascii="Arial Narrow" w:hAnsi="Arial Narrow"/>
        <w:b/>
        <w:color w:val="131313" w:themeColor="background2" w:themeShade="40"/>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F9E8E" w14:textId="633D1FD8" w:rsidR="007D44B6" w:rsidRDefault="007D44B6" w:rsidP="00B30435">
    <w:pPr>
      <w:pStyle w:val="Encabezado"/>
      <w:jc w:val="right"/>
      <w:rPr>
        <w:b/>
      </w:rPr>
    </w:pPr>
    <w:r>
      <w:rPr>
        <w:noProof/>
        <w:lang w:val="en-U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p w14:paraId="22326F60" w14:textId="77777777" w:rsidR="007D44B6" w:rsidRPr="006D761F" w:rsidRDefault="007D44B6" w:rsidP="00B30435">
    <w:pPr>
      <w:pStyle w:val="Ttulo1"/>
      <w:rPr>
        <w:szCs w:val="24"/>
      </w:rPr>
    </w:pPr>
    <w:r w:rsidRPr="006D761F">
      <w:rPr>
        <w:szCs w:val="24"/>
      </w:rPr>
      <w:t>TÍTULO DEL DOCUMENTO</w:t>
    </w:r>
  </w:p>
  <w:p w14:paraId="03E77BC9" w14:textId="77777777" w:rsidR="007D44B6" w:rsidRPr="00B30435" w:rsidRDefault="007D44B6"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171FBD"/>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9"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5AC6E8B"/>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0"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1"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3"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4" w15:restartNumberingAfterBreak="0">
    <w:nsid w:val="59AF4854"/>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668437736">
    <w:abstractNumId w:val="25"/>
  </w:num>
  <w:num w:numId="2" w16cid:durableId="639384427">
    <w:abstractNumId w:val="13"/>
  </w:num>
  <w:num w:numId="3" w16cid:durableId="378407177">
    <w:abstractNumId w:val="15"/>
  </w:num>
  <w:num w:numId="4" w16cid:durableId="2094007822">
    <w:abstractNumId w:val="26"/>
  </w:num>
  <w:num w:numId="5" w16cid:durableId="6022997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0905481">
    <w:abstractNumId w:val="11"/>
  </w:num>
  <w:num w:numId="7" w16cid:durableId="1132821020">
    <w:abstractNumId w:val="14"/>
  </w:num>
  <w:num w:numId="8" w16cid:durableId="1393505060">
    <w:abstractNumId w:val="6"/>
  </w:num>
  <w:num w:numId="9" w16cid:durableId="1032221718">
    <w:abstractNumId w:val="18"/>
  </w:num>
  <w:num w:numId="10" w16cid:durableId="1290356316">
    <w:abstractNumId w:val="1"/>
  </w:num>
  <w:num w:numId="11" w16cid:durableId="1393851794">
    <w:abstractNumId w:val="2"/>
  </w:num>
  <w:num w:numId="12" w16cid:durableId="28530219">
    <w:abstractNumId w:val="17"/>
    <w:lvlOverride w:ilvl="0">
      <w:startOverride w:val="1"/>
    </w:lvlOverride>
  </w:num>
  <w:num w:numId="13" w16cid:durableId="2044672577">
    <w:abstractNumId w:val="28"/>
  </w:num>
  <w:num w:numId="14" w16cid:durableId="1072193534">
    <w:abstractNumId w:val="29"/>
  </w:num>
  <w:num w:numId="15" w16cid:durableId="1606303415">
    <w:abstractNumId w:val="9"/>
  </w:num>
  <w:num w:numId="16" w16cid:durableId="350573220">
    <w:abstractNumId w:val="12"/>
  </w:num>
  <w:num w:numId="17" w16cid:durableId="292753841">
    <w:abstractNumId w:val="0"/>
  </w:num>
  <w:num w:numId="18" w16cid:durableId="660087121">
    <w:abstractNumId w:val="21"/>
  </w:num>
  <w:num w:numId="19" w16cid:durableId="1566794358">
    <w:abstractNumId w:val="10"/>
  </w:num>
  <w:num w:numId="20" w16cid:durableId="1379738835">
    <w:abstractNumId w:val="24"/>
  </w:num>
  <w:num w:numId="21" w16cid:durableId="2030714815">
    <w:abstractNumId w:val="5"/>
  </w:num>
  <w:num w:numId="22" w16cid:durableId="1443106933">
    <w:abstractNumId w:val="27"/>
  </w:num>
  <w:num w:numId="23" w16cid:durableId="1968388704">
    <w:abstractNumId w:val="7"/>
  </w:num>
  <w:num w:numId="24" w16cid:durableId="133260058">
    <w:abstractNumId w:val="3"/>
  </w:num>
  <w:num w:numId="25" w16cid:durableId="847914576">
    <w:abstractNumId w:val="16"/>
  </w:num>
  <w:num w:numId="26" w16cid:durableId="372385839">
    <w:abstractNumId w:val="4"/>
  </w:num>
  <w:num w:numId="27" w16cid:durableId="1599216328">
    <w:abstractNumId w:val="20"/>
  </w:num>
  <w:num w:numId="28" w16cid:durableId="369383086">
    <w:abstractNumId w:val="22"/>
  </w:num>
  <w:num w:numId="29" w16cid:durableId="1178302284">
    <w:abstractNumId w:val="23"/>
  </w:num>
  <w:num w:numId="30" w16cid:durableId="529344543">
    <w:abstractNumId w:val="19"/>
  </w:num>
  <w:num w:numId="31" w16cid:durableId="105619748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scar David Fonseca Acero">
    <w15:presenceInfo w15:providerId="AD" w15:userId="S::FC0120ODF@corficolombiana.net::1a027a7c-b821-490f-a4c7-5d8455d478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3A0"/>
    <w:rsid w:val="00000C3E"/>
    <w:rsid w:val="00001D82"/>
    <w:rsid w:val="00001DEB"/>
    <w:rsid w:val="00001E6D"/>
    <w:rsid w:val="00002E7D"/>
    <w:rsid w:val="0000314E"/>
    <w:rsid w:val="00003744"/>
    <w:rsid w:val="000042C7"/>
    <w:rsid w:val="00005149"/>
    <w:rsid w:val="0000516B"/>
    <w:rsid w:val="00005516"/>
    <w:rsid w:val="000060B6"/>
    <w:rsid w:val="000065F8"/>
    <w:rsid w:val="0000695D"/>
    <w:rsid w:val="00007E7C"/>
    <w:rsid w:val="00010169"/>
    <w:rsid w:val="00010486"/>
    <w:rsid w:val="00011A71"/>
    <w:rsid w:val="000130D8"/>
    <w:rsid w:val="000256D4"/>
    <w:rsid w:val="00030B1C"/>
    <w:rsid w:val="00030C73"/>
    <w:rsid w:val="00032774"/>
    <w:rsid w:val="00032D10"/>
    <w:rsid w:val="00033144"/>
    <w:rsid w:val="00033EFD"/>
    <w:rsid w:val="00034309"/>
    <w:rsid w:val="0004062A"/>
    <w:rsid w:val="000546EB"/>
    <w:rsid w:val="00054BFE"/>
    <w:rsid w:val="00060128"/>
    <w:rsid w:val="0006184E"/>
    <w:rsid w:val="000627A7"/>
    <w:rsid w:val="00064F13"/>
    <w:rsid w:val="00065C97"/>
    <w:rsid w:val="00071442"/>
    <w:rsid w:val="00073CA9"/>
    <w:rsid w:val="00075B90"/>
    <w:rsid w:val="00077D3F"/>
    <w:rsid w:val="00081CDB"/>
    <w:rsid w:val="00083B71"/>
    <w:rsid w:val="0008484B"/>
    <w:rsid w:val="000849B7"/>
    <w:rsid w:val="00084BC1"/>
    <w:rsid w:val="00084F4A"/>
    <w:rsid w:val="00087912"/>
    <w:rsid w:val="00087BC3"/>
    <w:rsid w:val="000906F5"/>
    <w:rsid w:val="00091016"/>
    <w:rsid w:val="00091E6B"/>
    <w:rsid w:val="000920BF"/>
    <w:rsid w:val="00092523"/>
    <w:rsid w:val="00093305"/>
    <w:rsid w:val="00093620"/>
    <w:rsid w:val="00093F35"/>
    <w:rsid w:val="00093F73"/>
    <w:rsid w:val="000944AA"/>
    <w:rsid w:val="00095E96"/>
    <w:rsid w:val="000A287D"/>
    <w:rsid w:val="000A3D22"/>
    <w:rsid w:val="000A44A0"/>
    <w:rsid w:val="000A48E7"/>
    <w:rsid w:val="000B090D"/>
    <w:rsid w:val="000B20BC"/>
    <w:rsid w:val="000B2F8D"/>
    <w:rsid w:val="000B403D"/>
    <w:rsid w:val="000B6CBC"/>
    <w:rsid w:val="000C13AD"/>
    <w:rsid w:val="000C1446"/>
    <w:rsid w:val="000C181B"/>
    <w:rsid w:val="000C1A0A"/>
    <w:rsid w:val="000C1BBE"/>
    <w:rsid w:val="000C2B14"/>
    <w:rsid w:val="000C408C"/>
    <w:rsid w:val="000C6C2E"/>
    <w:rsid w:val="000C6FDB"/>
    <w:rsid w:val="000C763A"/>
    <w:rsid w:val="000C7EC6"/>
    <w:rsid w:val="000D10DB"/>
    <w:rsid w:val="000D1137"/>
    <w:rsid w:val="000D2684"/>
    <w:rsid w:val="000D53D0"/>
    <w:rsid w:val="000D582E"/>
    <w:rsid w:val="000D7CD2"/>
    <w:rsid w:val="000E03A5"/>
    <w:rsid w:val="000E0F82"/>
    <w:rsid w:val="000E1033"/>
    <w:rsid w:val="000E11E6"/>
    <w:rsid w:val="000E1EFF"/>
    <w:rsid w:val="000E3375"/>
    <w:rsid w:val="000E4136"/>
    <w:rsid w:val="000E4216"/>
    <w:rsid w:val="000E50DF"/>
    <w:rsid w:val="000E7E39"/>
    <w:rsid w:val="000F00A4"/>
    <w:rsid w:val="000F0C4B"/>
    <w:rsid w:val="000F13FA"/>
    <w:rsid w:val="000F3235"/>
    <w:rsid w:val="000F5654"/>
    <w:rsid w:val="000F5D9B"/>
    <w:rsid w:val="000F69B0"/>
    <w:rsid w:val="00100A66"/>
    <w:rsid w:val="00101227"/>
    <w:rsid w:val="0010172A"/>
    <w:rsid w:val="0010233E"/>
    <w:rsid w:val="00103949"/>
    <w:rsid w:val="00104043"/>
    <w:rsid w:val="00104A71"/>
    <w:rsid w:val="00104B62"/>
    <w:rsid w:val="001060CB"/>
    <w:rsid w:val="001104D7"/>
    <w:rsid w:val="00111AE9"/>
    <w:rsid w:val="001127F3"/>
    <w:rsid w:val="00115117"/>
    <w:rsid w:val="001161D9"/>
    <w:rsid w:val="001161F8"/>
    <w:rsid w:val="001206C5"/>
    <w:rsid w:val="0012178D"/>
    <w:rsid w:val="0012182B"/>
    <w:rsid w:val="0012245D"/>
    <w:rsid w:val="00126AAF"/>
    <w:rsid w:val="00127AC8"/>
    <w:rsid w:val="001311D2"/>
    <w:rsid w:val="00131AA4"/>
    <w:rsid w:val="00132893"/>
    <w:rsid w:val="00133BCA"/>
    <w:rsid w:val="00134704"/>
    <w:rsid w:val="00135673"/>
    <w:rsid w:val="00135B5C"/>
    <w:rsid w:val="00136C34"/>
    <w:rsid w:val="00140534"/>
    <w:rsid w:val="001426B5"/>
    <w:rsid w:val="00144F90"/>
    <w:rsid w:val="0014591D"/>
    <w:rsid w:val="00145C5D"/>
    <w:rsid w:val="001470FE"/>
    <w:rsid w:val="00147393"/>
    <w:rsid w:val="001477C6"/>
    <w:rsid w:val="00150A76"/>
    <w:rsid w:val="001511CC"/>
    <w:rsid w:val="001541B6"/>
    <w:rsid w:val="00154ECB"/>
    <w:rsid w:val="00155418"/>
    <w:rsid w:val="0015588A"/>
    <w:rsid w:val="00157CDC"/>
    <w:rsid w:val="0016092B"/>
    <w:rsid w:val="00161E66"/>
    <w:rsid w:val="001620DD"/>
    <w:rsid w:val="001647A9"/>
    <w:rsid w:val="00164B04"/>
    <w:rsid w:val="00165572"/>
    <w:rsid w:val="00165DE4"/>
    <w:rsid w:val="00170DF2"/>
    <w:rsid w:val="0017176F"/>
    <w:rsid w:val="001717C2"/>
    <w:rsid w:val="001721CE"/>
    <w:rsid w:val="001733A9"/>
    <w:rsid w:val="00173FF4"/>
    <w:rsid w:val="00175A19"/>
    <w:rsid w:val="00177554"/>
    <w:rsid w:val="00181199"/>
    <w:rsid w:val="00181702"/>
    <w:rsid w:val="00181D75"/>
    <w:rsid w:val="0018313D"/>
    <w:rsid w:val="00183146"/>
    <w:rsid w:val="00183C46"/>
    <w:rsid w:val="0018433F"/>
    <w:rsid w:val="00184A06"/>
    <w:rsid w:val="00185612"/>
    <w:rsid w:val="00190671"/>
    <w:rsid w:val="00193911"/>
    <w:rsid w:val="00193DB0"/>
    <w:rsid w:val="001945CE"/>
    <w:rsid w:val="00195D2C"/>
    <w:rsid w:val="00197494"/>
    <w:rsid w:val="001A11F5"/>
    <w:rsid w:val="001A1B68"/>
    <w:rsid w:val="001A36A7"/>
    <w:rsid w:val="001A47C3"/>
    <w:rsid w:val="001A4E3E"/>
    <w:rsid w:val="001A5372"/>
    <w:rsid w:val="001A5E22"/>
    <w:rsid w:val="001A69D4"/>
    <w:rsid w:val="001A7B3F"/>
    <w:rsid w:val="001B084C"/>
    <w:rsid w:val="001B0856"/>
    <w:rsid w:val="001B0A61"/>
    <w:rsid w:val="001B0BC3"/>
    <w:rsid w:val="001B26E4"/>
    <w:rsid w:val="001B2AB7"/>
    <w:rsid w:val="001B3E9A"/>
    <w:rsid w:val="001B6AC0"/>
    <w:rsid w:val="001B6F47"/>
    <w:rsid w:val="001B7A73"/>
    <w:rsid w:val="001C128C"/>
    <w:rsid w:val="001C3D41"/>
    <w:rsid w:val="001C6359"/>
    <w:rsid w:val="001C69E6"/>
    <w:rsid w:val="001C75B3"/>
    <w:rsid w:val="001D04F6"/>
    <w:rsid w:val="001D091F"/>
    <w:rsid w:val="001D32CE"/>
    <w:rsid w:val="001D3741"/>
    <w:rsid w:val="001D3E15"/>
    <w:rsid w:val="001D5351"/>
    <w:rsid w:val="001D631C"/>
    <w:rsid w:val="001D6B79"/>
    <w:rsid w:val="001D7612"/>
    <w:rsid w:val="001E0134"/>
    <w:rsid w:val="001E0675"/>
    <w:rsid w:val="001E2692"/>
    <w:rsid w:val="001E2949"/>
    <w:rsid w:val="001E346E"/>
    <w:rsid w:val="001E505C"/>
    <w:rsid w:val="001E51B4"/>
    <w:rsid w:val="001F1DC6"/>
    <w:rsid w:val="001F37ED"/>
    <w:rsid w:val="001F7199"/>
    <w:rsid w:val="00201227"/>
    <w:rsid w:val="00201C10"/>
    <w:rsid w:val="00207D61"/>
    <w:rsid w:val="00211BA6"/>
    <w:rsid w:val="00212D83"/>
    <w:rsid w:val="002137BA"/>
    <w:rsid w:val="002148E6"/>
    <w:rsid w:val="0021538E"/>
    <w:rsid w:val="00216C60"/>
    <w:rsid w:val="00217D07"/>
    <w:rsid w:val="00220350"/>
    <w:rsid w:val="0022276E"/>
    <w:rsid w:val="002269F5"/>
    <w:rsid w:val="00227908"/>
    <w:rsid w:val="00230CBB"/>
    <w:rsid w:val="00232499"/>
    <w:rsid w:val="0023530E"/>
    <w:rsid w:val="00236446"/>
    <w:rsid w:val="00236F1D"/>
    <w:rsid w:val="00237397"/>
    <w:rsid w:val="00237834"/>
    <w:rsid w:val="00241308"/>
    <w:rsid w:val="00241943"/>
    <w:rsid w:val="00242747"/>
    <w:rsid w:val="00243BEB"/>
    <w:rsid w:val="00243F1E"/>
    <w:rsid w:val="0024464B"/>
    <w:rsid w:val="00251584"/>
    <w:rsid w:val="00252BB9"/>
    <w:rsid w:val="002533B1"/>
    <w:rsid w:val="002535A9"/>
    <w:rsid w:val="00254E25"/>
    <w:rsid w:val="00255AB3"/>
    <w:rsid w:val="00257AFD"/>
    <w:rsid w:val="00260FCD"/>
    <w:rsid w:val="0026107E"/>
    <w:rsid w:val="002625A5"/>
    <w:rsid w:val="002625EC"/>
    <w:rsid w:val="00262ECA"/>
    <w:rsid w:val="002632AD"/>
    <w:rsid w:val="00263B0A"/>
    <w:rsid w:val="002648DC"/>
    <w:rsid w:val="0026797E"/>
    <w:rsid w:val="0027017E"/>
    <w:rsid w:val="00270637"/>
    <w:rsid w:val="00273703"/>
    <w:rsid w:val="00273AC4"/>
    <w:rsid w:val="00280406"/>
    <w:rsid w:val="00280E40"/>
    <w:rsid w:val="0028174A"/>
    <w:rsid w:val="00281CC9"/>
    <w:rsid w:val="00284D7E"/>
    <w:rsid w:val="00286740"/>
    <w:rsid w:val="0028722B"/>
    <w:rsid w:val="00287A56"/>
    <w:rsid w:val="002908E3"/>
    <w:rsid w:val="002912CA"/>
    <w:rsid w:val="00291F0C"/>
    <w:rsid w:val="00292040"/>
    <w:rsid w:val="002920A8"/>
    <w:rsid w:val="00292D1D"/>
    <w:rsid w:val="0029671C"/>
    <w:rsid w:val="002A0AF6"/>
    <w:rsid w:val="002A0E97"/>
    <w:rsid w:val="002A3024"/>
    <w:rsid w:val="002A3553"/>
    <w:rsid w:val="002A4459"/>
    <w:rsid w:val="002B209C"/>
    <w:rsid w:val="002B26D5"/>
    <w:rsid w:val="002B3F46"/>
    <w:rsid w:val="002B5106"/>
    <w:rsid w:val="002B511D"/>
    <w:rsid w:val="002B55F4"/>
    <w:rsid w:val="002B5B2B"/>
    <w:rsid w:val="002B6B7C"/>
    <w:rsid w:val="002C0FC6"/>
    <w:rsid w:val="002C1108"/>
    <w:rsid w:val="002C2EEC"/>
    <w:rsid w:val="002C3DC4"/>
    <w:rsid w:val="002C51E6"/>
    <w:rsid w:val="002C5212"/>
    <w:rsid w:val="002C56DC"/>
    <w:rsid w:val="002C6EB9"/>
    <w:rsid w:val="002C7542"/>
    <w:rsid w:val="002D02A1"/>
    <w:rsid w:val="002D0309"/>
    <w:rsid w:val="002D09DC"/>
    <w:rsid w:val="002D1DAB"/>
    <w:rsid w:val="002D2364"/>
    <w:rsid w:val="002D2BB1"/>
    <w:rsid w:val="002D412C"/>
    <w:rsid w:val="002D5492"/>
    <w:rsid w:val="002D6BE9"/>
    <w:rsid w:val="002E0121"/>
    <w:rsid w:val="002E10B1"/>
    <w:rsid w:val="002E1790"/>
    <w:rsid w:val="002E1A26"/>
    <w:rsid w:val="002E3060"/>
    <w:rsid w:val="002F03F4"/>
    <w:rsid w:val="002F0F1A"/>
    <w:rsid w:val="002F2152"/>
    <w:rsid w:val="002F2CD8"/>
    <w:rsid w:val="002F382E"/>
    <w:rsid w:val="002F401C"/>
    <w:rsid w:val="002F522B"/>
    <w:rsid w:val="002F5990"/>
    <w:rsid w:val="002F7072"/>
    <w:rsid w:val="002F7FE3"/>
    <w:rsid w:val="00300B0B"/>
    <w:rsid w:val="00301042"/>
    <w:rsid w:val="00304EE3"/>
    <w:rsid w:val="00305825"/>
    <w:rsid w:val="00305CEF"/>
    <w:rsid w:val="00307310"/>
    <w:rsid w:val="00311819"/>
    <w:rsid w:val="003121FF"/>
    <w:rsid w:val="003127A0"/>
    <w:rsid w:val="00312F61"/>
    <w:rsid w:val="00313BA9"/>
    <w:rsid w:val="00315803"/>
    <w:rsid w:val="00315CA7"/>
    <w:rsid w:val="00317043"/>
    <w:rsid w:val="00323C3C"/>
    <w:rsid w:val="00323D09"/>
    <w:rsid w:val="0032444A"/>
    <w:rsid w:val="00325A34"/>
    <w:rsid w:val="003261F3"/>
    <w:rsid w:val="00326B94"/>
    <w:rsid w:val="00334AF0"/>
    <w:rsid w:val="00335104"/>
    <w:rsid w:val="0033687F"/>
    <w:rsid w:val="0033733B"/>
    <w:rsid w:val="0034024E"/>
    <w:rsid w:val="00340D63"/>
    <w:rsid w:val="00340DEA"/>
    <w:rsid w:val="00341F08"/>
    <w:rsid w:val="00343FE5"/>
    <w:rsid w:val="003440EF"/>
    <w:rsid w:val="003441BC"/>
    <w:rsid w:val="00346A50"/>
    <w:rsid w:val="00347838"/>
    <w:rsid w:val="00347869"/>
    <w:rsid w:val="00350C8E"/>
    <w:rsid w:val="00354874"/>
    <w:rsid w:val="00355DFB"/>
    <w:rsid w:val="003579C6"/>
    <w:rsid w:val="0036056F"/>
    <w:rsid w:val="003607EC"/>
    <w:rsid w:val="00362936"/>
    <w:rsid w:val="00364A29"/>
    <w:rsid w:val="003660DE"/>
    <w:rsid w:val="00367095"/>
    <w:rsid w:val="00367884"/>
    <w:rsid w:val="00371AAC"/>
    <w:rsid w:val="00371DB3"/>
    <w:rsid w:val="003728C7"/>
    <w:rsid w:val="0037298D"/>
    <w:rsid w:val="003739A3"/>
    <w:rsid w:val="00374E77"/>
    <w:rsid w:val="00375F52"/>
    <w:rsid w:val="00377AB3"/>
    <w:rsid w:val="00381B4B"/>
    <w:rsid w:val="00382C67"/>
    <w:rsid w:val="00383B25"/>
    <w:rsid w:val="003850D2"/>
    <w:rsid w:val="00385B34"/>
    <w:rsid w:val="003862BA"/>
    <w:rsid w:val="00386A2D"/>
    <w:rsid w:val="00387B78"/>
    <w:rsid w:val="003905AF"/>
    <w:rsid w:val="0039085F"/>
    <w:rsid w:val="003923C5"/>
    <w:rsid w:val="00392E0F"/>
    <w:rsid w:val="003937E6"/>
    <w:rsid w:val="00395190"/>
    <w:rsid w:val="003A0D67"/>
    <w:rsid w:val="003A0EDD"/>
    <w:rsid w:val="003A14CB"/>
    <w:rsid w:val="003A25A5"/>
    <w:rsid w:val="003A3762"/>
    <w:rsid w:val="003A4490"/>
    <w:rsid w:val="003A458E"/>
    <w:rsid w:val="003A6216"/>
    <w:rsid w:val="003B0193"/>
    <w:rsid w:val="003B0AC0"/>
    <w:rsid w:val="003B52A6"/>
    <w:rsid w:val="003B540D"/>
    <w:rsid w:val="003B57F1"/>
    <w:rsid w:val="003B58F6"/>
    <w:rsid w:val="003C39D9"/>
    <w:rsid w:val="003C4B03"/>
    <w:rsid w:val="003C6BD4"/>
    <w:rsid w:val="003C6C7E"/>
    <w:rsid w:val="003C7B0E"/>
    <w:rsid w:val="003C7B16"/>
    <w:rsid w:val="003D0295"/>
    <w:rsid w:val="003D3DF0"/>
    <w:rsid w:val="003D3E5E"/>
    <w:rsid w:val="003D6334"/>
    <w:rsid w:val="003E13EE"/>
    <w:rsid w:val="003E173E"/>
    <w:rsid w:val="003E43E6"/>
    <w:rsid w:val="003E4FA3"/>
    <w:rsid w:val="003E60ED"/>
    <w:rsid w:val="003F2F5B"/>
    <w:rsid w:val="003F3B4E"/>
    <w:rsid w:val="003F456B"/>
    <w:rsid w:val="00400A09"/>
    <w:rsid w:val="00400A79"/>
    <w:rsid w:val="00401D46"/>
    <w:rsid w:val="004022D5"/>
    <w:rsid w:val="00402A66"/>
    <w:rsid w:val="0040343C"/>
    <w:rsid w:val="00403EDF"/>
    <w:rsid w:val="004051E6"/>
    <w:rsid w:val="00406CCB"/>
    <w:rsid w:val="00407654"/>
    <w:rsid w:val="00411C29"/>
    <w:rsid w:val="0041318E"/>
    <w:rsid w:val="00414DAC"/>
    <w:rsid w:val="00415E31"/>
    <w:rsid w:val="00416F96"/>
    <w:rsid w:val="004202D5"/>
    <w:rsid w:val="0042055C"/>
    <w:rsid w:val="0042178C"/>
    <w:rsid w:val="0042355E"/>
    <w:rsid w:val="00426BD1"/>
    <w:rsid w:val="00427EED"/>
    <w:rsid w:val="00440052"/>
    <w:rsid w:val="004431BD"/>
    <w:rsid w:val="00443707"/>
    <w:rsid w:val="00443881"/>
    <w:rsid w:val="0045148B"/>
    <w:rsid w:val="00452278"/>
    <w:rsid w:val="0045313A"/>
    <w:rsid w:val="004537F4"/>
    <w:rsid w:val="0045448B"/>
    <w:rsid w:val="0045526F"/>
    <w:rsid w:val="004575E6"/>
    <w:rsid w:val="0046041D"/>
    <w:rsid w:val="00460BD9"/>
    <w:rsid w:val="00460E44"/>
    <w:rsid w:val="004612AB"/>
    <w:rsid w:val="00461964"/>
    <w:rsid w:val="004625C3"/>
    <w:rsid w:val="00464DBB"/>
    <w:rsid w:val="00465395"/>
    <w:rsid w:val="004669E3"/>
    <w:rsid w:val="00466FD8"/>
    <w:rsid w:val="004707A1"/>
    <w:rsid w:val="00471DAC"/>
    <w:rsid w:val="0047484E"/>
    <w:rsid w:val="00474EDE"/>
    <w:rsid w:val="0048295B"/>
    <w:rsid w:val="004852DE"/>
    <w:rsid w:val="0048638C"/>
    <w:rsid w:val="00490DA9"/>
    <w:rsid w:val="00491835"/>
    <w:rsid w:val="004945B1"/>
    <w:rsid w:val="00494BAA"/>
    <w:rsid w:val="0049513F"/>
    <w:rsid w:val="00495E2B"/>
    <w:rsid w:val="004A15CB"/>
    <w:rsid w:val="004A3882"/>
    <w:rsid w:val="004A3A3B"/>
    <w:rsid w:val="004A53D9"/>
    <w:rsid w:val="004A56B1"/>
    <w:rsid w:val="004B1101"/>
    <w:rsid w:val="004B13CB"/>
    <w:rsid w:val="004B1B0F"/>
    <w:rsid w:val="004B3F0F"/>
    <w:rsid w:val="004B402E"/>
    <w:rsid w:val="004B4A3A"/>
    <w:rsid w:val="004B519B"/>
    <w:rsid w:val="004C12D3"/>
    <w:rsid w:val="004C1832"/>
    <w:rsid w:val="004C29C0"/>
    <w:rsid w:val="004C2C44"/>
    <w:rsid w:val="004C3346"/>
    <w:rsid w:val="004C3AAB"/>
    <w:rsid w:val="004C501E"/>
    <w:rsid w:val="004C533B"/>
    <w:rsid w:val="004C56E7"/>
    <w:rsid w:val="004C5A8E"/>
    <w:rsid w:val="004C738B"/>
    <w:rsid w:val="004D0B82"/>
    <w:rsid w:val="004D186E"/>
    <w:rsid w:val="004D18D8"/>
    <w:rsid w:val="004D4A74"/>
    <w:rsid w:val="004D4C89"/>
    <w:rsid w:val="004D5988"/>
    <w:rsid w:val="004D66DA"/>
    <w:rsid w:val="004E4BAC"/>
    <w:rsid w:val="004E57E0"/>
    <w:rsid w:val="004E5D46"/>
    <w:rsid w:val="004E6A4D"/>
    <w:rsid w:val="004F0954"/>
    <w:rsid w:val="004F0D9D"/>
    <w:rsid w:val="004F2C35"/>
    <w:rsid w:val="004F3339"/>
    <w:rsid w:val="004F369E"/>
    <w:rsid w:val="004F4473"/>
    <w:rsid w:val="004F4FA3"/>
    <w:rsid w:val="004F6D9E"/>
    <w:rsid w:val="004F790F"/>
    <w:rsid w:val="00501549"/>
    <w:rsid w:val="0050192B"/>
    <w:rsid w:val="00501A11"/>
    <w:rsid w:val="00501EDF"/>
    <w:rsid w:val="005057BF"/>
    <w:rsid w:val="00507D77"/>
    <w:rsid w:val="00510A3D"/>
    <w:rsid w:val="005125D4"/>
    <w:rsid w:val="005135CB"/>
    <w:rsid w:val="00513A8D"/>
    <w:rsid w:val="00521550"/>
    <w:rsid w:val="005225E0"/>
    <w:rsid w:val="00522845"/>
    <w:rsid w:val="005275A2"/>
    <w:rsid w:val="005304DA"/>
    <w:rsid w:val="005310AE"/>
    <w:rsid w:val="005326F9"/>
    <w:rsid w:val="00532D3D"/>
    <w:rsid w:val="00533AEC"/>
    <w:rsid w:val="00534C9E"/>
    <w:rsid w:val="005404F9"/>
    <w:rsid w:val="00541A4C"/>
    <w:rsid w:val="00541F7D"/>
    <w:rsid w:val="00542EE3"/>
    <w:rsid w:val="0054340B"/>
    <w:rsid w:val="0054420D"/>
    <w:rsid w:val="0054454F"/>
    <w:rsid w:val="00545334"/>
    <w:rsid w:val="00545DA6"/>
    <w:rsid w:val="00550768"/>
    <w:rsid w:val="00551919"/>
    <w:rsid w:val="00551F7A"/>
    <w:rsid w:val="005536EF"/>
    <w:rsid w:val="00553CAB"/>
    <w:rsid w:val="00556954"/>
    <w:rsid w:val="00557498"/>
    <w:rsid w:val="00557F3B"/>
    <w:rsid w:val="00561F90"/>
    <w:rsid w:val="00565A85"/>
    <w:rsid w:val="00565C5D"/>
    <w:rsid w:val="0056696B"/>
    <w:rsid w:val="00566973"/>
    <w:rsid w:val="0056739C"/>
    <w:rsid w:val="00573A4A"/>
    <w:rsid w:val="0057792D"/>
    <w:rsid w:val="00577FAA"/>
    <w:rsid w:val="00580647"/>
    <w:rsid w:val="00580C85"/>
    <w:rsid w:val="00581F64"/>
    <w:rsid w:val="00581FB2"/>
    <w:rsid w:val="005820E0"/>
    <w:rsid w:val="005828EB"/>
    <w:rsid w:val="00583BEC"/>
    <w:rsid w:val="0059060F"/>
    <w:rsid w:val="00592140"/>
    <w:rsid w:val="00592393"/>
    <w:rsid w:val="0059390F"/>
    <w:rsid w:val="0059609D"/>
    <w:rsid w:val="00596274"/>
    <w:rsid w:val="00596AF3"/>
    <w:rsid w:val="00597AEF"/>
    <w:rsid w:val="005A0725"/>
    <w:rsid w:val="005A14F0"/>
    <w:rsid w:val="005A30C0"/>
    <w:rsid w:val="005A356C"/>
    <w:rsid w:val="005A3BC9"/>
    <w:rsid w:val="005A56BB"/>
    <w:rsid w:val="005A5FA8"/>
    <w:rsid w:val="005A74AC"/>
    <w:rsid w:val="005A7A65"/>
    <w:rsid w:val="005B00EA"/>
    <w:rsid w:val="005B059B"/>
    <w:rsid w:val="005B1016"/>
    <w:rsid w:val="005B3038"/>
    <w:rsid w:val="005B3CF1"/>
    <w:rsid w:val="005B3DF0"/>
    <w:rsid w:val="005B418F"/>
    <w:rsid w:val="005B4237"/>
    <w:rsid w:val="005B716E"/>
    <w:rsid w:val="005C05B9"/>
    <w:rsid w:val="005C07BF"/>
    <w:rsid w:val="005C0ECC"/>
    <w:rsid w:val="005C332C"/>
    <w:rsid w:val="005C478F"/>
    <w:rsid w:val="005C5B37"/>
    <w:rsid w:val="005C77D2"/>
    <w:rsid w:val="005D0416"/>
    <w:rsid w:val="005D0D36"/>
    <w:rsid w:val="005D2538"/>
    <w:rsid w:val="005D3086"/>
    <w:rsid w:val="005D333E"/>
    <w:rsid w:val="005D43EA"/>
    <w:rsid w:val="005D4D6E"/>
    <w:rsid w:val="005D4EE5"/>
    <w:rsid w:val="005D56E8"/>
    <w:rsid w:val="005D57FC"/>
    <w:rsid w:val="005D588D"/>
    <w:rsid w:val="005D6208"/>
    <w:rsid w:val="005D676C"/>
    <w:rsid w:val="005D7286"/>
    <w:rsid w:val="005E0032"/>
    <w:rsid w:val="005E3248"/>
    <w:rsid w:val="005F0C96"/>
    <w:rsid w:val="005F28CD"/>
    <w:rsid w:val="005F36B1"/>
    <w:rsid w:val="005F5478"/>
    <w:rsid w:val="005F6C4D"/>
    <w:rsid w:val="005F7189"/>
    <w:rsid w:val="005F7D3B"/>
    <w:rsid w:val="00600637"/>
    <w:rsid w:val="0060264C"/>
    <w:rsid w:val="00602706"/>
    <w:rsid w:val="006037F3"/>
    <w:rsid w:val="00603B92"/>
    <w:rsid w:val="006050AA"/>
    <w:rsid w:val="006057CC"/>
    <w:rsid w:val="00605C87"/>
    <w:rsid w:val="00610E24"/>
    <w:rsid w:val="00611012"/>
    <w:rsid w:val="006158D5"/>
    <w:rsid w:val="006166C2"/>
    <w:rsid w:val="00617AC0"/>
    <w:rsid w:val="00622094"/>
    <w:rsid w:val="00622150"/>
    <w:rsid w:val="00622271"/>
    <w:rsid w:val="00626867"/>
    <w:rsid w:val="00627A1B"/>
    <w:rsid w:val="00630B9B"/>
    <w:rsid w:val="00630E0E"/>
    <w:rsid w:val="00631369"/>
    <w:rsid w:val="00633C01"/>
    <w:rsid w:val="0063401D"/>
    <w:rsid w:val="00634DA0"/>
    <w:rsid w:val="00635832"/>
    <w:rsid w:val="00636949"/>
    <w:rsid w:val="00636C8B"/>
    <w:rsid w:val="00640B04"/>
    <w:rsid w:val="00641BC8"/>
    <w:rsid w:val="00642325"/>
    <w:rsid w:val="0064707B"/>
    <w:rsid w:val="006501BD"/>
    <w:rsid w:val="00650536"/>
    <w:rsid w:val="006541E5"/>
    <w:rsid w:val="00654A1E"/>
    <w:rsid w:val="00654CAD"/>
    <w:rsid w:val="006554C3"/>
    <w:rsid w:val="0065617D"/>
    <w:rsid w:val="0065703B"/>
    <w:rsid w:val="00657F2C"/>
    <w:rsid w:val="00661236"/>
    <w:rsid w:val="00662A26"/>
    <w:rsid w:val="00663175"/>
    <w:rsid w:val="006641EF"/>
    <w:rsid w:val="006660B3"/>
    <w:rsid w:val="00666469"/>
    <w:rsid w:val="0066664A"/>
    <w:rsid w:val="00673E57"/>
    <w:rsid w:val="006765ED"/>
    <w:rsid w:val="00680D80"/>
    <w:rsid w:val="006818DA"/>
    <w:rsid w:val="00681A73"/>
    <w:rsid w:val="00681BF4"/>
    <w:rsid w:val="00682070"/>
    <w:rsid w:val="00682393"/>
    <w:rsid w:val="006824F0"/>
    <w:rsid w:val="00683AA9"/>
    <w:rsid w:val="00683D6B"/>
    <w:rsid w:val="006879C5"/>
    <w:rsid w:val="00687CD8"/>
    <w:rsid w:val="00687FAD"/>
    <w:rsid w:val="00691B8E"/>
    <w:rsid w:val="00696A87"/>
    <w:rsid w:val="00696D2E"/>
    <w:rsid w:val="006A0595"/>
    <w:rsid w:val="006A1ED4"/>
    <w:rsid w:val="006A350E"/>
    <w:rsid w:val="006A575D"/>
    <w:rsid w:val="006A6053"/>
    <w:rsid w:val="006A6189"/>
    <w:rsid w:val="006A63AE"/>
    <w:rsid w:val="006A6FF0"/>
    <w:rsid w:val="006A7911"/>
    <w:rsid w:val="006B02C3"/>
    <w:rsid w:val="006B0B66"/>
    <w:rsid w:val="006B3574"/>
    <w:rsid w:val="006B3C34"/>
    <w:rsid w:val="006B4FC9"/>
    <w:rsid w:val="006B653E"/>
    <w:rsid w:val="006B6748"/>
    <w:rsid w:val="006C113F"/>
    <w:rsid w:val="006C1E47"/>
    <w:rsid w:val="006C33F3"/>
    <w:rsid w:val="006C39F7"/>
    <w:rsid w:val="006C6BDA"/>
    <w:rsid w:val="006D0F3B"/>
    <w:rsid w:val="006D1118"/>
    <w:rsid w:val="006D17DA"/>
    <w:rsid w:val="006D332D"/>
    <w:rsid w:val="006D3A08"/>
    <w:rsid w:val="006D50E4"/>
    <w:rsid w:val="006D59B4"/>
    <w:rsid w:val="006D602A"/>
    <w:rsid w:val="006D761F"/>
    <w:rsid w:val="006D7985"/>
    <w:rsid w:val="006E0A8E"/>
    <w:rsid w:val="006E13FE"/>
    <w:rsid w:val="006E17A4"/>
    <w:rsid w:val="006E2704"/>
    <w:rsid w:val="006E5117"/>
    <w:rsid w:val="006E5416"/>
    <w:rsid w:val="006E55D3"/>
    <w:rsid w:val="006E5CDE"/>
    <w:rsid w:val="006E687C"/>
    <w:rsid w:val="006E711B"/>
    <w:rsid w:val="006E7EA7"/>
    <w:rsid w:val="006F2095"/>
    <w:rsid w:val="006F391A"/>
    <w:rsid w:val="00702E00"/>
    <w:rsid w:val="007038FC"/>
    <w:rsid w:val="007059C6"/>
    <w:rsid w:val="007072E4"/>
    <w:rsid w:val="00712EA5"/>
    <w:rsid w:val="00714238"/>
    <w:rsid w:val="00714BD6"/>
    <w:rsid w:val="00714D5A"/>
    <w:rsid w:val="007163E7"/>
    <w:rsid w:val="00717B41"/>
    <w:rsid w:val="0072052F"/>
    <w:rsid w:val="007212F3"/>
    <w:rsid w:val="00722119"/>
    <w:rsid w:val="007223C5"/>
    <w:rsid w:val="00722BEA"/>
    <w:rsid w:val="0072621A"/>
    <w:rsid w:val="0072791A"/>
    <w:rsid w:val="00733B6B"/>
    <w:rsid w:val="00736578"/>
    <w:rsid w:val="00737AD8"/>
    <w:rsid w:val="007396A5"/>
    <w:rsid w:val="00740C98"/>
    <w:rsid w:val="00740DA4"/>
    <w:rsid w:val="0074150D"/>
    <w:rsid w:val="0074471A"/>
    <w:rsid w:val="00746D40"/>
    <w:rsid w:val="007470C1"/>
    <w:rsid w:val="00747694"/>
    <w:rsid w:val="00747899"/>
    <w:rsid w:val="00747B49"/>
    <w:rsid w:val="00747CCB"/>
    <w:rsid w:val="00751295"/>
    <w:rsid w:val="00751787"/>
    <w:rsid w:val="00751B1C"/>
    <w:rsid w:val="0075498E"/>
    <w:rsid w:val="00754F41"/>
    <w:rsid w:val="00755034"/>
    <w:rsid w:val="00755331"/>
    <w:rsid w:val="0075606C"/>
    <w:rsid w:val="00756975"/>
    <w:rsid w:val="00757355"/>
    <w:rsid w:val="00757AA5"/>
    <w:rsid w:val="00757CCC"/>
    <w:rsid w:val="00761118"/>
    <w:rsid w:val="00761A89"/>
    <w:rsid w:val="00761C8D"/>
    <w:rsid w:val="007651BD"/>
    <w:rsid w:val="007670FC"/>
    <w:rsid w:val="0077051C"/>
    <w:rsid w:val="00770AC6"/>
    <w:rsid w:val="007714BE"/>
    <w:rsid w:val="00772F9B"/>
    <w:rsid w:val="00774F92"/>
    <w:rsid w:val="00775859"/>
    <w:rsid w:val="00775B8A"/>
    <w:rsid w:val="00776BEE"/>
    <w:rsid w:val="00777326"/>
    <w:rsid w:val="00777DFE"/>
    <w:rsid w:val="00780FDF"/>
    <w:rsid w:val="007814AD"/>
    <w:rsid w:val="00784648"/>
    <w:rsid w:val="007857B9"/>
    <w:rsid w:val="00790001"/>
    <w:rsid w:val="00790D5B"/>
    <w:rsid w:val="0079133B"/>
    <w:rsid w:val="00791E6E"/>
    <w:rsid w:val="007926EE"/>
    <w:rsid w:val="0079296D"/>
    <w:rsid w:val="0079362E"/>
    <w:rsid w:val="00796244"/>
    <w:rsid w:val="007A1299"/>
    <w:rsid w:val="007A72B1"/>
    <w:rsid w:val="007B11E2"/>
    <w:rsid w:val="007B2024"/>
    <w:rsid w:val="007B272D"/>
    <w:rsid w:val="007B4694"/>
    <w:rsid w:val="007B58D8"/>
    <w:rsid w:val="007B5BD8"/>
    <w:rsid w:val="007C070E"/>
    <w:rsid w:val="007C0868"/>
    <w:rsid w:val="007C144E"/>
    <w:rsid w:val="007C165F"/>
    <w:rsid w:val="007C1BAD"/>
    <w:rsid w:val="007C1C5A"/>
    <w:rsid w:val="007C1D58"/>
    <w:rsid w:val="007C354D"/>
    <w:rsid w:val="007C44E5"/>
    <w:rsid w:val="007C4753"/>
    <w:rsid w:val="007C6AD1"/>
    <w:rsid w:val="007C73BC"/>
    <w:rsid w:val="007D0376"/>
    <w:rsid w:val="007D065D"/>
    <w:rsid w:val="007D237F"/>
    <w:rsid w:val="007D2F82"/>
    <w:rsid w:val="007D3D8E"/>
    <w:rsid w:val="007D4246"/>
    <w:rsid w:val="007D44B6"/>
    <w:rsid w:val="007D5E5B"/>
    <w:rsid w:val="007D6BEF"/>
    <w:rsid w:val="007E0304"/>
    <w:rsid w:val="007E161A"/>
    <w:rsid w:val="007E285F"/>
    <w:rsid w:val="007E30FA"/>
    <w:rsid w:val="007E34CF"/>
    <w:rsid w:val="007E42F1"/>
    <w:rsid w:val="007E504C"/>
    <w:rsid w:val="007F1693"/>
    <w:rsid w:val="007F27FF"/>
    <w:rsid w:val="007F2D45"/>
    <w:rsid w:val="007F4BF8"/>
    <w:rsid w:val="007F592F"/>
    <w:rsid w:val="007F6B88"/>
    <w:rsid w:val="007F7732"/>
    <w:rsid w:val="008000EE"/>
    <w:rsid w:val="00802B76"/>
    <w:rsid w:val="00802D46"/>
    <w:rsid w:val="00803A36"/>
    <w:rsid w:val="00805CC2"/>
    <w:rsid w:val="00806B1D"/>
    <w:rsid w:val="00811583"/>
    <w:rsid w:val="0081377F"/>
    <w:rsid w:val="00815FF4"/>
    <w:rsid w:val="00816205"/>
    <w:rsid w:val="00816975"/>
    <w:rsid w:val="00816F44"/>
    <w:rsid w:val="00817640"/>
    <w:rsid w:val="00824141"/>
    <w:rsid w:val="00824737"/>
    <w:rsid w:val="0082499B"/>
    <w:rsid w:val="008271F4"/>
    <w:rsid w:val="00827912"/>
    <w:rsid w:val="00831C75"/>
    <w:rsid w:val="00831DAF"/>
    <w:rsid w:val="00832165"/>
    <w:rsid w:val="00832358"/>
    <w:rsid w:val="00832DA4"/>
    <w:rsid w:val="00833812"/>
    <w:rsid w:val="00833B2E"/>
    <w:rsid w:val="00834B88"/>
    <w:rsid w:val="0083573E"/>
    <w:rsid w:val="008367EE"/>
    <w:rsid w:val="00836D64"/>
    <w:rsid w:val="00836E8C"/>
    <w:rsid w:val="00840D43"/>
    <w:rsid w:val="00844748"/>
    <w:rsid w:val="00846D69"/>
    <w:rsid w:val="00846F53"/>
    <w:rsid w:val="00851F8B"/>
    <w:rsid w:val="0085280D"/>
    <w:rsid w:val="008528EA"/>
    <w:rsid w:val="00852E11"/>
    <w:rsid w:val="008532DA"/>
    <w:rsid w:val="00854202"/>
    <w:rsid w:val="00854E9B"/>
    <w:rsid w:val="00856AEF"/>
    <w:rsid w:val="00865F33"/>
    <w:rsid w:val="0086754D"/>
    <w:rsid w:val="00867980"/>
    <w:rsid w:val="0087041E"/>
    <w:rsid w:val="00877490"/>
    <w:rsid w:val="0088343E"/>
    <w:rsid w:val="00886422"/>
    <w:rsid w:val="00886E8D"/>
    <w:rsid w:val="00890276"/>
    <w:rsid w:val="00891D9A"/>
    <w:rsid w:val="008927FC"/>
    <w:rsid w:val="0089330A"/>
    <w:rsid w:val="008A1377"/>
    <w:rsid w:val="008A1A6F"/>
    <w:rsid w:val="008A1F35"/>
    <w:rsid w:val="008A2EF0"/>
    <w:rsid w:val="008A379E"/>
    <w:rsid w:val="008A57A3"/>
    <w:rsid w:val="008A6A9B"/>
    <w:rsid w:val="008A6AD5"/>
    <w:rsid w:val="008A71EC"/>
    <w:rsid w:val="008A7953"/>
    <w:rsid w:val="008B13D1"/>
    <w:rsid w:val="008B20CC"/>
    <w:rsid w:val="008B32D9"/>
    <w:rsid w:val="008B3443"/>
    <w:rsid w:val="008B3C8F"/>
    <w:rsid w:val="008B57AE"/>
    <w:rsid w:val="008B5F8C"/>
    <w:rsid w:val="008B6385"/>
    <w:rsid w:val="008C0C41"/>
    <w:rsid w:val="008C0EE8"/>
    <w:rsid w:val="008C1DCE"/>
    <w:rsid w:val="008C2668"/>
    <w:rsid w:val="008C2FAB"/>
    <w:rsid w:val="008C6D58"/>
    <w:rsid w:val="008C7A1D"/>
    <w:rsid w:val="008D0073"/>
    <w:rsid w:val="008D2154"/>
    <w:rsid w:val="008D3585"/>
    <w:rsid w:val="008D36FF"/>
    <w:rsid w:val="008D61E1"/>
    <w:rsid w:val="008D7C80"/>
    <w:rsid w:val="008D7DB7"/>
    <w:rsid w:val="008E055A"/>
    <w:rsid w:val="008E2313"/>
    <w:rsid w:val="008E4005"/>
    <w:rsid w:val="008E4B45"/>
    <w:rsid w:val="008E6EB6"/>
    <w:rsid w:val="008F52D4"/>
    <w:rsid w:val="008F55E7"/>
    <w:rsid w:val="008F56F9"/>
    <w:rsid w:val="008F595E"/>
    <w:rsid w:val="008F6A78"/>
    <w:rsid w:val="008F712B"/>
    <w:rsid w:val="00901BD1"/>
    <w:rsid w:val="00902534"/>
    <w:rsid w:val="0090531A"/>
    <w:rsid w:val="00905680"/>
    <w:rsid w:val="00910B3D"/>
    <w:rsid w:val="00911C7C"/>
    <w:rsid w:val="00912444"/>
    <w:rsid w:val="00913BBB"/>
    <w:rsid w:val="00914668"/>
    <w:rsid w:val="00915A37"/>
    <w:rsid w:val="00916EED"/>
    <w:rsid w:val="00921882"/>
    <w:rsid w:val="00925AF4"/>
    <w:rsid w:val="0092724B"/>
    <w:rsid w:val="009276BF"/>
    <w:rsid w:val="00927A6D"/>
    <w:rsid w:val="00927DF4"/>
    <w:rsid w:val="0093024A"/>
    <w:rsid w:val="0093102F"/>
    <w:rsid w:val="0093261B"/>
    <w:rsid w:val="00932DA4"/>
    <w:rsid w:val="0093395B"/>
    <w:rsid w:val="00937DB0"/>
    <w:rsid w:val="00940800"/>
    <w:rsid w:val="0094224D"/>
    <w:rsid w:val="009423B8"/>
    <w:rsid w:val="0094271D"/>
    <w:rsid w:val="00946771"/>
    <w:rsid w:val="00946B9B"/>
    <w:rsid w:val="00951498"/>
    <w:rsid w:val="00952A74"/>
    <w:rsid w:val="009537B2"/>
    <w:rsid w:val="009552C0"/>
    <w:rsid w:val="00955998"/>
    <w:rsid w:val="00963B2F"/>
    <w:rsid w:val="00963E87"/>
    <w:rsid w:val="0096426A"/>
    <w:rsid w:val="00964EEA"/>
    <w:rsid w:val="00966527"/>
    <w:rsid w:val="009707DA"/>
    <w:rsid w:val="00971DCD"/>
    <w:rsid w:val="009738FF"/>
    <w:rsid w:val="009748B1"/>
    <w:rsid w:val="009761BC"/>
    <w:rsid w:val="00976938"/>
    <w:rsid w:val="00982076"/>
    <w:rsid w:val="00982345"/>
    <w:rsid w:val="00983BFC"/>
    <w:rsid w:val="00984F9D"/>
    <w:rsid w:val="009861D2"/>
    <w:rsid w:val="00987FDB"/>
    <w:rsid w:val="00990339"/>
    <w:rsid w:val="00992D74"/>
    <w:rsid w:val="00995E79"/>
    <w:rsid w:val="00996ED8"/>
    <w:rsid w:val="00997480"/>
    <w:rsid w:val="00997C31"/>
    <w:rsid w:val="00997D1D"/>
    <w:rsid w:val="009A0055"/>
    <w:rsid w:val="009A01C7"/>
    <w:rsid w:val="009A130D"/>
    <w:rsid w:val="009A1C6D"/>
    <w:rsid w:val="009A2716"/>
    <w:rsid w:val="009A46A0"/>
    <w:rsid w:val="009A4E41"/>
    <w:rsid w:val="009A5498"/>
    <w:rsid w:val="009A5687"/>
    <w:rsid w:val="009A67BC"/>
    <w:rsid w:val="009A6EFA"/>
    <w:rsid w:val="009A7D68"/>
    <w:rsid w:val="009B0D1A"/>
    <w:rsid w:val="009B104B"/>
    <w:rsid w:val="009B2189"/>
    <w:rsid w:val="009B25A6"/>
    <w:rsid w:val="009B26E4"/>
    <w:rsid w:val="009B4B08"/>
    <w:rsid w:val="009B51AA"/>
    <w:rsid w:val="009B77AF"/>
    <w:rsid w:val="009C123B"/>
    <w:rsid w:val="009C441D"/>
    <w:rsid w:val="009C6190"/>
    <w:rsid w:val="009C6F52"/>
    <w:rsid w:val="009C7AB8"/>
    <w:rsid w:val="009D0EA4"/>
    <w:rsid w:val="009D1930"/>
    <w:rsid w:val="009D2535"/>
    <w:rsid w:val="009D2A20"/>
    <w:rsid w:val="009D2AAE"/>
    <w:rsid w:val="009D4952"/>
    <w:rsid w:val="009D4D8C"/>
    <w:rsid w:val="009D649F"/>
    <w:rsid w:val="009E1626"/>
    <w:rsid w:val="009E46B7"/>
    <w:rsid w:val="009E4AB9"/>
    <w:rsid w:val="009E7C8C"/>
    <w:rsid w:val="009F4798"/>
    <w:rsid w:val="009F57CB"/>
    <w:rsid w:val="009F76C3"/>
    <w:rsid w:val="00A00888"/>
    <w:rsid w:val="00A02BDE"/>
    <w:rsid w:val="00A037E6"/>
    <w:rsid w:val="00A04A48"/>
    <w:rsid w:val="00A05786"/>
    <w:rsid w:val="00A0589A"/>
    <w:rsid w:val="00A06521"/>
    <w:rsid w:val="00A06874"/>
    <w:rsid w:val="00A06A1D"/>
    <w:rsid w:val="00A07646"/>
    <w:rsid w:val="00A107E6"/>
    <w:rsid w:val="00A10A8D"/>
    <w:rsid w:val="00A122D9"/>
    <w:rsid w:val="00A13ACC"/>
    <w:rsid w:val="00A161EF"/>
    <w:rsid w:val="00A20516"/>
    <w:rsid w:val="00A245FD"/>
    <w:rsid w:val="00A24948"/>
    <w:rsid w:val="00A24ABE"/>
    <w:rsid w:val="00A30FE0"/>
    <w:rsid w:val="00A31CC9"/>
    <w:rsid w:val="00A32323"/>
    <w:rsid w:val="00A323FB"/>
    <w:rsid w:val="00A33260"/>
    <w:rsid w:val="00A339D0"/>
    <w:rsid w:val="00A34836"/>
    <w:rsid w:val="00A360D7"/>
    <w:rsid w:val="00A41BC0"/>
    <w:rsid w:val="00A43503"/>
    <w:rsid w:val="00A4364D"/>
    <w:rsid w:val="00A43BE1"/>
    <w:rsid w:val="00A46D41"/>
    <w:rsid w:val="00A47213"/>
    <w:rsid w:val="00A517C7"/>
    <w:rsid w:val="00A52493"/>
    <w:rsid w:val="00A60F95"/>
    <w:rsid w:val="00A61904"/>
    <w:rsid w:val="00A61D08"/>
    <w:rsid w:val="00A6364C"/>
    <w:rsid w:val="00A64583"/>
    <w:rsid w:val="00A65B1F"/>
    <w:rsid w:val="00A65D53"/>
    <w:rsid w:val="00A6721F"/>
    <w:rsid w:val="00A672B2"/>
    <w:rsid w:val="00A7047A"/>
    <w:rsid w:val="00A704B8"/>
    <w:rsid w:val="00A75658"/>
    <w:rsid w:val="00A75A25"/>
    <w:rsid w:val="00A774D7"/>
    <w:rsid w:val="00A77E29"/>
    <w:rsid w:val="00A806B8"/>
    <w:rsid w:val="00A83165"/>
    <w:rsid w:val="00A8330E"/>
    <w:rsid w:val="00A8409A"/>
    <w:rsid w:val="00A86F7D"/>
    <w:rsid w:val="00A8730C"/>
    <w:rsid w:val="00A907C8"/>
    <w:rsid w:val="00A91EFB"/>
    <w:rsid w:val="00A93859"/>
    <w:rsid w:val="00A93A25"/>
    <w:rsid w:val="00A952FC"/>
    <w:rsid w:val="00A9663E"/>
    <w:rsid w:val="00A96810"/>
    <w:rsid w:val="00A974B3"/>
    <w:rsid w:val="00AA0EB0"/>
    <w:rsid w:val="00AA0EFB"/>
    <w:rsid w:val="00AA12FA"/>
    <w:rsid w:val="00AA23B3"/>
    <w:rsid w:val="00AA2FBF"/>
    <w:rsid w:val="00AA3CD0"/>
    <w:rsid w:val="00AA4087"/>
    <w:rsid w:val="00AA4E22"/>
    <w:rsid w:val="00AA51F1"/>
    <w:rsid w:val="00AB0495"/>
    <w:rsid w:val="00AB0DDF"/>
    <w:rsid w:val="00AB4200"/>
    <w:rsid w:val="00AB6191"/>
    <w:rsid w:val="00AC16B6"/>
    <w:rsid w:val="00AC22B4"/>
    <w:rsid w:val="00AC3D51"/>
    <w:rsid w:val="00AC43BD"/>
    <w:rsid w:val="00AC632D"/>
    <w:rsid w:val="00AD04E7"/>
    <w:rsid w:val="00AD4129"/>
    <w:rsid w:val="00AD769E"/>
    <w:rsid w:val="00AD76CE"/>
    <w:rsid w:val="00AE0EEA"/>
    <w:rsid w:val="00AE0F5E"/>
    <w:rsid w:val="00AE13FD"/>
    <w:rsid w:val="00AE21DB"/>
    <w:rsid w:val="00AE2F3C"/>
    <w:rsid w:val="00AE3BFB"/>
    <w:rsid w:val="00AE63CF"/>
    <w:rsid w:val="00AE6A52"/>
    <w:rsid w:val="00AF1DE2"/>
    <w:rsid w:val="00AF3586"/>
    <w:rsid w:val="00AF38A2"/>
    <w:rsid w:val="00AF3CEA"/>
    <w:rsid w:val="00AF664E"/>
    <w:rsid w:val="00AF6F7C"/>
    <w:rsid w:val="00AF71FC"/>
    <w:rsid w:val="00AF7251"/>
    <w:rsid w:val="00B0093A"/>
    <w:rsid w:val="00B021FA"/>
    <w:rsid w:val="00B02B78"/>
    <w:rsid w:val="00B04824"/>
    <w:rsid w:val="00B05404"/>
    <w:rsid w:val="00B06C9D"/>
    <w:rsid w:val="00B07B78"/>
    <w:rsid w:val="00B11CD8"/>
    <w:rsid w:val="00B12D0F"/>
    <w:rsid w:val="00B12D4B"/>
    <w:rsid w:val="00B1349F"/>
    <w:rsid w:val="00B142D9"/>
    <w:rsid w:val="00B14521"/>
    <w:rsid w:val="00B164A1"/>
    <w:rsid w:val="00B16E33"/>
    <w:rsid w:val="00B17899"/>
    <w:rsid w:val="00B20523"/>
    <w:rsid w:val="00B20EAD"/>
    <w:rsid w:val="00B21536"/>
    <w:rsid w:val="00B21C06"/>
    <w:rsid w:val="00B22B6E"/>
    <w:rsid w:val="00B235E5"/>
    <w:rsid w:val="00B26507"/>
    <w:rsid w:val="00B30435"/>
    <w:rsid w:val="00B31925"/>
    <w:rsid w:val="00B31AA7"/>
    <w:rsid w:val="00B34329"/>
    <w:rsid w:val="00B35408"/>
    <w:rsid w:val="00B365B3"/>
    <w:rsid w:val="00B36F7E"/>
    <w:rsid w:val="00B37E1A"/>
    <w:rsid w:val="00B40B18"/>
    <w:rsid w:val="00B41511"/>
    <w:rsid w:val="00B41F11"/>
    <w:rsid w:val="00B4411F"/>
    <w:rsid w:val="00B44201"/>
    <w:rsid w:val="00B45015"/>
    <w:rsid w:val="00B47CA5"/>
    <w:rsid w:val="00B50F7E"/>
    <w:rsid w:val="00B5140F"/>
    <w:rsid w:val="00B53C57"/>
    <w:rsid w:val="00B5537C"/>
    <w:rsid w:val="00B56596"/>
    <w:rsid w:val="00B57BD0"/>
    <w:rsid w:val="00B60A12"/>
    <w:rsid w:val="00B62FD0"/>
    <w:rsid w:val="00B637B3"/>
    <w:rsid w:val="00B646E4"/>
    <w:rsid w:val="00B654D0"/>
    <w:rsid w:val="00B655D8"/>
    <w:rsid w:val="00B6599D"/>
    <w:rsid w:val="00B6716E"/>
    <w:rsid w:val="00B67844"/>
    <w:rsid w:val="00B67BC0"/>
    <w:rsid w:val="00B67D39"/>
    <w:rsid w:val="00B75CC5"/>
    <w:rsid w:val="00B772CD"/>
    <w:rsid w:val="00B77503"/>
    <w:rsid w:val="00B803AF"/>
    <w:rsid w:val="00B80AD5"/>
    <w:rsid w:val="00B811E4"/>
    <w:rsid w:val="00B813CB"/>
    <w:rsid w:val="00B8169D"/>
    <w:rsid w:val="00B820B5"/>
    <w:rsid w:val="00B877D4"/>
    <w:rsid w:val="00B87BCF"/>
    <w:rsid w:val="00B907B0"/>
    <w:rsid w:val="00B93996"/>
    <w:rsid w:val="00B948A0"/>
    <w:rsid w:val="00B959A9"/>
    <w:rsid w:val="00B96A93"/>
    <w:rsid w:val="00B96C6F"/>
    <w:rsid w:val="00BA22AF"/>
    <w:rsid w:val="00BA30D0"/>
    <w:rsid w:val="00BA31CC"/>
    <w:rsid w:val="00BA3D5F"/>
    <w:rsid w:val="00BB05CC"/>
    <w:rsid w:val="00BB2C64"/>
    <w:rsid w:val="00BB2ED5"/>
    <w:rsid w:val="00BB30CB"/>
    <w:rsid w:val="00BB3C48"/>
    <w:rsid w:val="00BB4179"/>
    <w:rsid w:val="00BB647E"/>
    <w:rsid w:val="00BB7AE4"/>
    <w:rsid w:val="00BB7FE2"/>
    <w:rsid w:val="00BC04DD"/>
    <w:rsid w:val="00BC16A3"/>
    <w:rsid w:val="00BC20A8"/>
    <w:rsid w:val="00BC22C1"/>
    <w:rsid w:val="00BC3BDA"/>
    <w:rsid w:val="00BC720B"/>
    <w:rsid w:val="00BD01C1"/>
    <w:rsid w:val="00BD075A"/>
    <w:rsid w:val="00BD338C"/>
    <w:rsid w:val="00BD4C28"/>
    <w:rsid w:val="00BD507D"/>
    <w:rsid w:val="00BD6FE4"/>
    <w:rsid w:val="00BD7508"/>
    <w:rsid w:val="00BD7763"/>
    <w:rsid w:val="00BE381C"/>
    <w:rsid w:val="00BE450F"/>
    <w:rsid w:val="00BE4C01"/>
    <w:rsid w:val="00BE51CC"/>
    <w:rsid w:val="00BE5928"/>
    <w:rsid w:val="00BE6B72"/>
    <w:rsid w:val="00BF01C9"/>
    <w:rsid w:val="00BF1618"/>
    <w:rsid w:val="00BF46A6"/>
    <w:rsid w:val="00BF50AE"/>
    <w:rsid w:val="00BF52D3"/>
    <w:rsid w:val="00C01309"/>
    <w:rsid w:val="00C01E37"/>
    <w:rsid w:val="00C03318"/>
    <w:rsid w:val="00C0457A"/>
    <w:rsid w:val="00C07C1D"/>
    <w:rsid w:val="00C1062B"/>
    <w:rsid w:val="00C106D4"/>
    <w:rsid w:val="00C1099D"/>
    <w:rsid w:val="00C11E7C"/>
    <w:rsid w:val="00C13616"/>
    <w:rsid w:val="00C14C56"/>
    <w:rsid w:val="00C153ED"/>
    <w:rsid w:val="00C156D8"/>
    <w:rsid w:val="00C16B8D"/>
    <w:rsid w:val="00C20B0C"/>
    <w:rsid w:val="00C214BC"/>
    <w:rsid w:val="00C21770"/>
    <w:rsid w:val="00C2246E"/>
    <w:rsid w:val="00C242F3"/>
    <w:rsid w:val="00C24547"/>
    <w:rsid w:val="00C24AC4"/>
    <w:rsid w:val="00C2579D"/>
    <w:rsid w:val="00C2705C"/>
    <w:rsid w:val="00C30726"/>
    <w:rsid w:val="00C309A9"/>
    <w:rsid w:val="00C314F6"/>
    <w:rsid w:val="00C3241B"/>
    <w:rsid w:val="00C32C2D"/>
    <w:rsid w:val="00C37EAA"/>
    <w:rsid w:val="00C37F5A"/>
    <w:rsid w:val="00C37FFB"/>
    <w:rsid w:val="00C41D41"/>
    <w:rsid w:val="00C42815"/>
    <w:rsid w:val="00C42FC9"/>
    <w:rsid w:val="00C448A3"/>
    <w:rsid w:val="00C448C5"/>
    <w:rsid w:val="00C46565"/>
    <w:rsid w:val="00C470BB"/>
    <w:rsid w:val="00C47CBF"/>
    <w:rsid w:val="00C5071D"/>
    <w:rsid w:val="00C50D27"/>
    <w:rsid w:val="00C52296"/>
    <w:rsid w:val="00C52802"/>
    <w:rsid w:val="00C54A9D"/>
    <w:rsid w:val="00C559BF"/>
    <w:rsid w:val="00C57978"/>
    <w:rsid w:val="00C6026A"/>
    <w:rsid w:val="00C6167D"/>
    <w:rsid w:val="00C61866"/>
    <w:rsid w:val="00C61BF0"/>
    <w:rsid w:val="00C61CEF"/>
    <w:rsid w:val="00C62393"/>
    <w:rsid w:val="00C625AF"/>
    <w:rsid w:val="00C643E9"/>
    <w:rsid w:val="00C64427"/>
    <w:rsid w:val="00C657A9"/>
    <w:rsid w:val="00C65C58"/>
    <w:rsid w:val="00C70512"/>
    <w:rsid w:val="00C7091C"/>
    <w:rsid w:val="00C718DA"/>
    <w:rsid w:val="00C71915"/>
    <w:rsid w:val="00C74D9F"/>
    <w:rsid w:val="00C81483"/>
    <w:rsid w:val="00C8217A"/>
    <w:rsid w:val="00C82449"/>
    <w:rsid w:val="00C83C55"/>
    <w:rsid w:val="00C87A71"/>
    <w:rsid w:val="00C946EC"/>
    <w:rsid w:val="00C9501F"/>
    <w:rsid w:val="00C95C84"/>
    <w:rsid w:val="00C9725A"/>
    <w:rsid w:val="00C9758A"/>
    <w:rsid w:val="00C97C1A"/>
    <w:rsid w:val="00CA0E2D"/>
    <w:rsid w:val="00CA25AD"/>
    <w:rsid w:val="00CA5D45"/>
    <w:rsid w:val="00CA660D"/>
    <w:rsid w:val="00CB0EC7"/>
    <w:rsid w:val="00CB2153"/>
    <w:rsid w:val="00CB29F0"/>
    <w:rsid w:val="00CB398B"/>
    <w:rsid w:val="00CB39CC"/>
    <w:rsid w:val="00CB3E98"/>
    <w:rsid w:val="00CB6A7A"/>
    <w:rsid w:val="00CB789B"/>
    <w:rsid w:val="00CB78B8"/>
    <w:rsid w:val="00CB7B7E"/>
    <w:rsid w:val="00CC0E52"/>
    <w:rsid w:val="00CC5EEE"/>
    <w:rsid w:val="00CC74CF"/>
    <w:rsid w:val="00CC783E"/>
    <w:rsid w:val="00CD55C8"/>
    <w:rsid w:val="00CD5F4C"/>
    <w:rsid w:val="00CD6336"/>
    <w:rsid w:val="00CD691D"/>
    <w:rsid w:val="00CE05A8"/>
    <w:rsid w:val="00CE1391"/>
    <w:rsid w:val="00CE3EC9"/>
    <w:rsid w:val="00CE6788"/>
    <w:rsid w:val="00CE6B2E"/>
    <w:rsid w:val="00CE7CFB"/>
    <w:rsid w:val="00CF22BA"/>
    <w:rsid w:val="00CF3803"/>
    <w:rsid w:val="00CF4D6E"/>
    <w:rsid w:val="00CF63BE"/>
    <w:rsid w:val="00D00333"/>
    <w:rsid w:val="00D00C0A"/>
    <w:rsid w:val="00D029D3"/>
    <w:rsid w:val="00D036ED"/>
    <w:rsid w:val="00D03AC8"/>
    <w:rsid w:val="00D040F8"/>
    <w:rsid w:val="00D048E8"/>
    <w:rsid w:val="00D04A18"/>
    <w:rsid w:val="00D063BD"/>
    <w:rsid w:val="00D06C69"/>
    <w:rsid w:val="00D075BF"/>
    <w:rsid w:val="00D12349"/>
    <w:rsid w:val="00D15283"/>
    <w:rsid w:val="00D218A4"/>
    <w:rsid w:val="00D24AB6"/>
    <w:rsid w:val="00D260FE"/>
    <w:rsid w:val="00D264E1"/>
    <w:rsid w:val="00D30A19"/>
    <w:rsid w:val="00D315B8"/>
    <w:rsid w:val="00D32876"/>
    <w:rsid w:val="00D32C97"/>
    <w:rsid w:val="00D32D83"/>
    <w:rsid w:val="00D36618"/>
    <w:rsid w:val="00D37DE7"/>
    <w:rsid w:val="00D407B7"/>
    <w:rsid w:val="00D42342"/>
    <w:rsid w:val="00D4273B"/>
    <w:rsid w:val="00D43AE9"/>
    <w:rsid w:val="00D45112"/>
    <w:rsid w:val="00D455BF"/>
    <w:rsid w:val="00D45D7D"/>
    <w:rsid w:val="00D464A2"/>
    <w:rsid w:val="00D47187"/>
    <w:rsid w:val="00D516B3"/>
    <w:rsid w:val="00D54B61"/>
    <w:rsid w:val="00D56841"/>
    <w:rsid w:val="00D56B01"/>
    <w:rsid w:val="00D57C71"/>
    <w:rsid w:val="00D57E30"/>
    <w:rsid w:val="00D60A45"/>
    <w:rsid w:val="00D60B67"/>
    <w:rsid w:val="00D60C56"/>
    <w:rsid w:val="00D61453"/>
    <w:rsid w:val="00D61702"/>
    <w:rsid w:val="00D6205E"/>
    <w:rsid w:val="00D63E4A"/>
    <w:rsid w:val="00D653E1"/>
    <w:rsid w:val="00D65787"/>
    <w:rsid w:val="00D65B3E"/>
    <w:rsid w:val="00D65F2B"/>
    <w:rsid w:val="00D670B1"/>
    <w:rsid w:val="00D67F6F"/>
    <w:rsid w:val="00D70C8A"/>
    <w:rsid w:val="00D71AEF"/>
    <w:rsid w:val="00D72119"/>
    <w:rsid w:val="00D72DB8"/>
    <w:rsid w:val="00D73C3B"/>
    <w:rsid w:val="00D776BA"/>
    <w:rsid w:val="00D80413"/>
    <w:rsid w:val="00D804E0"/>
    <w:rsid w:val="00D841E5"/>
    <w:rsid w:val="00D84C25"/>
    <w:rsid w:val="00D870A7"/>
    <w:rsid w:val="00D902B1"/>
    <w:rsid w:val="00D9032C"/>
    <w:rsid w:val="00D93CA4"/>
    <w:rsid w:val="00D95F7B"/>
    <w:rsid w:val="00D97740"/>
    <w:rsid w:val="00DA330C"/>
    <w:rsid w:val="00DA40A4"/>
    <w:rsid w:val="00DA4256"/>
    <w:rsid w:val="00DA6D34"/>
    <w:rsid w:val="00DB0B82"/>
    <w:rsid w:val="00DB2C46"/>
    <w:rsid w:val="00DB4675"/>
    <w:rsid w:val="00DB4EDB"/>
    <w:rsid w:val="00DB5D63"/>
    <w:rsid w:val="00DB71BD"/>
    <w:rsid w:val="00DB7512"/>
    <w:rsid w:val="00DC0F35"/>
    <w:rsid w:val="00DC2071"/>
    <w:rsid w:val="00DC3FBE"/>
    <w:rsid w:val="00DC4D9F"/>
    <w:rsid w:val="00DC5064"/>
    <w:rsid w:val="00DC5D8F"/>
    <w:rsid w:val="00DC7143"/>
    <w:rsid w:val="00DD03D4"/>
    <w:rsid w:val="00DD044D"/>
    <w:rsid w:val="00DD1F2A"/>
    <w:rsid w:val="00DE0EA0"/>
    <w:rsid w:val="00DE24E7"/>
    <w:rsid w:val="00DE5519"/>
    <w:rsid w:val="00DE7CFB"/>
    <w:rsid w:val="00DF2AEC"/>
    <w:rsid w:val="00DF42C1"/>
    <w:rsid w:val="00DF4807"/>
    <w:rsid w:val="00DF60AB"/>
    <w:rsid w:val="00DF6290"/>
    <w:rsid w:val="00DF734D"/>
    <w:rsid w:val="00E013CE"/>
    <w:rsid w:val="00E033DC"/>
    <w:rsid w:val="00E039DD"/>
    <w:rsid w:val="00E044C4"/>
    <w:rsid w:val="00E0738E"/>
    <w:rsid w:val="00E079F0"/>
    <w:rsid w:val="00E10FFC"/>
    <w:rsid w:val="00E114AF"/>
    <w:rsid w:val="00E13297"/>
    <w:rsid w:val="00E14D5E"/>
    <w:rsid w:val="00E153F3"/>
    <w:rsid w:val="00E156DB"/>
    <w:rsid w:val="00E1589B"/>
    <w:rsid w:val="00E15C9D"/>
    <w:rsid w:val="00E15E24"/>
    <w:rsid w:val="00E20DF0"/>
    <w:rsid w:val="00E21861"/>
    <w:rsid w:val="00E24005"/>
    <w:rsid w:val="00E2437D"/>
    <w:rsid w:val="00E24FA8"/>
    <w:rsid w:val="00E2516E"/>
    <w:rsid w:val="00E30408"/>
    <w:rsid w:val="00E336F4"/>
    <w:rsid w:val="00E3584A"/>
    <w:rsid w:val="00E37722"/>
    <w:rsid w:val="00E424DE"/>
    <w:rsid w:val="00E427BB"/>
    <w:rsid w:val="00E43E17"/>
    <w:rsid w:val="00E44969"/>
    <w:rsid w:val="00E44D32"/>
    <w:rsid w:val="00E46B94"/>
    <w:rsid w:val="00E50E9B"/>
    <w:rsid w:val="00E5184A"/>
    <w:rsid w:val="00E5278C"/>
    <w:rsid w:val="00E560FA"/>
    <w:rsid w:val="00E60222"/>
    <w:rsid w:val="00E6474E"/>
    <w:rsid w:val="00E66649"/>
    <w:rsid w:val="00E66791"/>
    <w:rsid w:val="00E66CC3"/>
    <w:rsid w:val="00E677C3"/>
    <w:rsid w:val="00E67D81"/>
    <w:rsid w:val="00E7194D"/>
    <w:rsid w:val="00E733E9"/>
    <w:rsid w:val="00E757A9"/>
    <w:rsid w:val="00E75CDE"/>
    <w:rsid w:val="00E7610C"/>
    <w:rsid w:val="00E76D27"/>
    <w:rsid w:val="00E76E1A"/>
    <w:rsid w:val="00E80092"/>
    <w:rsid w:val="00E80EC5"/>
    <w:rsid w:val="00E81101"/>
    <w:rsid w:val="00E84FAC"/>
    <w:rsid w:val="00E939A8"/>
    <w:rsid w:val="00E95A16"/>
    <w:rsid w:val="00EA1D0E"/>
    <w:rsid w:val="00EA2A4C"/>
    <w:rsid w:val="00EA42D4"/>
    <w:rsid w:val="00EA543A"/>
    <w:rsid w:val="00EA6449"/>
    <w:rsid w:val="00EB37E3"/>
    <w:rsid w:val="00EB47F3"/>
    <w:rsid w:val="00EB4B7C"/>
    <w:rsid w:val="00EB7451"/>
    <w:rsid w:val="00EB760F"/>
    <w:rsid w:val="00EC0585"/>
    <w:rsid w:val="00EC2A53"/>
    <w:rsid w:val="00EC468E"/>
    <w:rsid w:val="00EC4947"/>
    <w:rsid w:val="00EC51CA"/>
    <w:rsid w:val="00EC7A1F"/>
    <w:rsid w:val="00ED079B"/>
    <w:rsid w:val="00ED4CC9"/>
    <w:rsid w:val="00ED5469"/>
    <w:rsid w:val="00ED756C"/>
    <w:rsid w:val="00EE03C0"/>
    <w:rsid w:val="00EE0772"/>
    <w:rsid w:val="00EE1340"/>
    <w:rsid w:val="00EE1350"/>
    <w:rsid w:val="00EE75D7"/>
    <w:rsid w:val="00EF126E"/>
    <w:rsid w:val="00EF3178"/>
    <w:rsid w:val="00EF35A1"/>
    <w:rsid w:val="00EF5347"/>
    <w:rsid w:val="00EF5DAF"/>
    <w:rsid w:val="00F00185"/>
    <w:rsid w:val="00F01A6C"/>
    <w:rsid w:val="00F035CD"/>
    <w:rsid w:val="00F03B63"/>
    <w:rsid w:val="00F064A2"/>
    <w:rsid w:val="00F06A6B"/>
    <w:rsid w:val="00F06F00"/>
    <w:rsid w:val="00F109CB"/>
    <w:rsid w:val="00F115A8"/>
    <w:rsid w:val="00F11CFF"/>
    <w:rsid w:val="00F1251E"/>
    <w:rsid w:val="00F126B4"/>
    <w:rsid w:val="00F12F8B"/>
    <w:rsid w:val="00F14108"/>
    <w:rsid w:val="00F157E0"/>
    <w:rsid w:val="00F1583E"/>
    <w:rsid w:val="00F20DE4"/>
    <w:rsid w:val="00F213F0"/>
    <w:rsid w:val="00F2721D"/>
    <w:rsid w:val="00F30490"/>
    <w:rsid w:val="00F311BA"/>
    <w:rsid w:val="00F31FC2"/>
    <w:rsid w:val="00F33157"/>
    <w:rsid w:val="00F3478D"/>
    <w:rsid w:val="00F3482A"/>
    <w:rsid w:val="00F362FA"/>
    <w:rsid w:val="00F43DDF"/>
    <w:rsid w:val="00F477DF"/>
    <w:rsid w:val="00F47B10"/>
    <w:rsid w:val="00F5186E"/>
    <w:rsid w:val="00F51D66"/>
    <w:rsid w:val="00F52A94"/>
    <w:rsid w:val="00F52FB0"/>
    <w:rsid w:val="00F532BF"/>
    <w:rsid w:val="00F53DA5"/>
    <w:rsid w:val="00F549B4"/>
    <w:rsid w:val="00F56D6D"/>
    <w:rsid w:val="00F570D5"/>
    <w:rsid w:val="00F60309"/>
    <w:rsid w:val="00F60950"/>
    <w:rsid w:val="00F61DE9"/>
    <w:rsid w:val="00F62F17"/>
    <w:rsid w:val="00F63897"/>
    <w:rsid w:val="00F63A55"/>
    <w:rsid w:val="00F64994"/>
    <w:rsid w:val="00F660A9"/>
    <w:rsid w:val="00F66EE0"/>
    <w:rsid w:val="00F67605"/>
    <w:rsid w:val="00F67A5E"/>
    <w:rsid w:val="00F70C8B"/>
    <w:rsid w:val="00F715ED"/>
    <w:rsid w:val="00F745EF"/>
    <w:rsid w:val="00F758A2"/>
    <w:rsid w:val="00F77C2A"/>
    <w:rsid w:val="00F80DAF"/>
    <w:rsid w:val="00F8172C"/>
    <w:rsid w:val="00F818B4"/>
    <w:rsid w:val="00F81D22"/>
    <w:rsid w:val="00F834BF"/>
    <w:rsid w:val="00F83CA3"/>
    <w:rsid w:val="00F85331"/>
    <w:rsid w:val="00F85DE4"/>
    <w:rsid w:val="00F85F61"/>
    <w:rsid w:val="00F85FFE"/>
    <w:rsid w:val="00F863F1"/>
    <w:rsid w:val="00F87733"/>
    <w:rsid w:val="00F87C77"/>
    <w:rsid w:val="00F9219B"/>
    <w:rsid w:val="00F92651"/>
    <w:rsid w:val="00F9431F"/>
    <w:rsid w:val="00F947DE"/>
    <w:rsid w:val="00F959F1"/>
    <w:rsid w:val="00F95CBF"/>
    <w:rsid w:val="00F96B28"/>
    <w:rsid w:val="00FA1F06"/>
    <w:rsid w:val="00FA2148"/>
    <w:rsid w:val="00FA2818"/>
    <w:rsid w:val="00FA45CD"/>
    <w:rsid w:val="00FA4D64"/>
    <w:rsid w:val="00FA4D70"/>
    <w:rsid w:val="00FA5480"/>
    <w:rsid w:val="00FA6D58"/>
    <w:rsid w:val="00FB0CCC"/>
    <w:rsid w:val="00FB1B3F"/>
    <w:rsid w:val="00FB2306"/>
    <w:rsid w:val="00FB3068"/>
    <w:rsid w:val="00FB77FF"/>
    <w:rsid w:val="00FC1469"/>
    <w:rsid w:val="00FC1B0A"/>
    <w:rsid w:val="00FC280E"/>
    <w:rsid w:val="00FC3076"/>
    <w:rsid w:val="00FC431D"/>
    <w:rsid w:val="00FC5E53"/>
    <w:rsid w:val="00FD1031"/>
    <w:rsid w:val="00FD2F5E"/>
    <w:rsid w:val="00FD4612"/>
    <w:rsid w:val="00FD5B42"/>
    <w:rsid w:val="00FD5F2D"/>
    <w:rsid w:val="00FD7523"/>
    <w:rsid w:val="00FD7BF5"/>
    <w:rsid w:val="00FE01CA"/>
    <w:rsid w:val="00FE11AC"/>
    <w:rsid w:val="00FE16F7"/>
    <w:rsid w:val="00FE2A39"/>
    <w:rsid w:val="00FE2EE6"/>
    <w:rsid w:val="00FE421A"/>
    <w:rsid w:val="00FE7D33"/>
    <w:rsid w:val="00FF06B6"/>
    <w:rsid w:val="00FF0F55"/>
    <w:rsid w:val="00FF1032"/>
    <w:rsid w:val="00FF413C"/>
    <w:rsid w:val="00FF42CB"/>
    <w:rsid w:val="00FF625C"/>
    <w:rsid w:val="04EF2BA3"/>
    <w:rsid w:val="05A04E7A"/>
    <w:rsid w:val="06C4DFAA"/>
    <w:rsid w:val="087A50DF"/>
    <w:rsid w:val="0A37A2E2"/>
    <w:rsid w:val="0BD61D22"/>
    <w:rsid w:val="0E21E877"/>
    <w:rsid w:val="0ED74040"/>
    <w:rsid w:val="0F9C856F"/>
    <w:rsid w:val="0FCC3885"/>
    <w:rsid w:val="10117F4F"/>
    <w:rsid w:val="10B13CA2"/>
    <w:rsid w:val="117998AB"/>
    <w:rsid w:val="132714B9"/>
    <w:rsid w:val="14025591"/>
    <w:rsid w:val="1411EB51"/>
    <w:rsid w:val="1670C25B"/>
    <w:rsid w:val="16C15F7E"/>
    <w:rsid w:val="16F72FA9"/>
    <w:rsid w:val="178CD0FB"/>
    <w:rsid w:val="180C92BC"/>
    <w:rsid w:val="1A17817D"/>
    <w:rsid w:val="1A25DE65"/>
    <w:rsid w:val="1C6ACB41"/>
    <w:rsid w:val="1D3E612F"/>
    <w:rsid w:val="1D661496"/>
    <w:rsid w:val="1DA33546"/>
    <w:rsid w:val="1F38F573"/>
    <w:rsid w:val="1F974468"/>
    <w:rsid w:val="202FF8E0"/>
    <w:rsid w:val="2118EB22"/>
    <w:rsid w:val="216BE6D3"/>
    <w:rsid w:val="226DC54E"/>
    <w:rsid w:val="22B1FB57"/>
    <w:rsid w:val="23765E2C"/>
    <w:rsid w:val="23832497"/>
    <w:rsid w:val="23CDC143"/>
    <w:rsid w:val="2436AD95"/>
    <w:rsid w:val="2448C6DA"/>
    <w:rsid w:val="25037E70"/>
    <w:rsid w:val="27304185"/>
    <w:rsid w:val="27C93479"/>
    <w:rsid w:val="27E20225"/>
    <w:rsid w:val="27FF5F99"/>
    <w:rsid w:val="2830D1A7"/>
    <w:rsid w:val="28F1DA91"/>
    <w:rsid w:val="2A4E2BA9"/>
    <w:rsid w:val="2BDFF48C"/>
    <w:rsid w:val="2BFC450E"/>
    <w:rsid w:val="2DDF41EC"/>
    <w:rsid w:val="2EB814D0"/>
    <w:rsid w:val="2F9975F3"/>
    <w:rsid w:val="30971A58"/>
    <w:rsid w:val="3350EE3B"/>
    <w:rsid w:val="3409861F"/>
    <w:rsid w:val="346EC7AD"/>
    <w:rsid w:val="351BA1D5"/>
    <w:rsid w:val="351EA668"/>
    <w:rsid w:val="361BCCBE"/>
    <w:rsid w:val="36660923"/>
    <w:rsid w:val="3789B939"/>
    <w:rsid w:val="37CFB31B"/>
    <w:rsid w:val="3846B682"/>
    <w:rsid w:val="38B12E69"/>
    <w:rsid w:val="39522731"/>
    <w:rsid w:val="3A36271E"/>
    <w:rsid w:val="3AB8F1BF"/>
    <w:rsid w:val="3C1F2895"/>
    <w:rsid w:val="3C491D6A"/>
    <w:rsid w:val="3E71DAB4"/>
    <w:rsid w:val="3F83A831"/>
    <w:rsid w:val="4072932F"/>
    <w:rsid w:val="41DDA377"/>
    <w:rsid w:val="423F72E6"/>
    <w:rsid w:val="44034449"/>
    <w:rsid w:val="4429A942"/>
    <w:rsid w:val="44439B2B"/>
    <w:rsid w:val="44640960"/>
    <w:rsid w:val="459453AC"/>
    <w:rsid w:val="485EE2C3"/>
    <w:rsid w:val="48613510"/>
    <w:rsid w:val="49836A98"/>
    <w:rsid w:val="4AEF8ABF"/>
    <w:rsid w:val="4C8B4C4F"/>
    <w:rsid w:val="4CC9737F"/>
    <w:rsid w:val="4D786E32"/>
    <w:rsid w:val="4EEDF081"/>
    <w:rsid w:val="4F02671A"/>
    <w:rsid w:val="4F99ECEE"/>
    <w:rsid w:val="505D8B04"/>
    <w:rsid w:val="5218F1A3"/>
    <w:rsid w:val="528C6DDA"/>
    <w:rsid w:val="52ABF65E"/>
    <w:rsid w:val="52B6060F"/>
    <w:rsid w:val="53A68091"/>
    <w:rsid w:val="559D52BC"/>
    <w:rsid w:val="55EB02DF"/>
    <w:rsid w:val="55EC6071"/>
    <w:rsid w:val="569EE3B7"/>
    <w:rsid w:val="578449D8"/>
    <w:rsid w:val="57F94E16"/>
    <w:rsid w:val="5818C1F9"/>
    <w:rsid w:val="58BA6223"/>
    <w:rsid w:val="59941DB0"/>
    <w:rsid w:val="59B4925A"/>
    <w:rsid w:val="5A127830"/>
    <w:rsid w:val="5BF202E5"/>
    <w:rsid w:val="5C1E5676"/>
    <w:rsid w:val="5CEC2629"/>
    <w:rsid w:val="5DCE3BB3"/>
    <w:rsid w:val="5DF3D724"/>
    <w:rsid w:val="5E21960E"/>
    <w:rsid w:val="5EB55535"/>
    <w:rsid w:val="5ED30D3A"/>
    <w:rsid w:val="5F042371"/>
    <w:rsid w:val="600ECFC9"/>
    <w:rsid w:val="600FC748"/>
    <w:rsid w:val="61A862D2"/>
    <w:rsid w:val="646CC384"/>
    <w:rsid w:val="65F3BEC8"/>
    <w:rsid w:val="66B984DD"/>
    <w:rsid w:val="66E9CF68"/>
    <w:rsid w:val="6828787F"/>
    <w:rsid w:val="68E9C29A"/>
    <w:rsid w:val="692984D2"/>
    <w:rsid w:val="6C63E6DF"/>
    <w:rsid w:val="6C881A5D"/>
    <w:rsid w:val="6CD25D24"/>
    <w:rsid w:val="6D3B0F5A"/>
    <w:rsid w:val="6DC870E1"/>
    <w:rsid w:val="6E078AC3"/>
    <w:rsid w:val="6E2BB604"/>
    <w:rsid w:val="6EA1625E"/>
    <w:rsid w:val="6ED29FBA"/>
    <w:rsid w:val="6FD69B86"/>
    <w:rsid w:val="70DE86AF"/>
    <w:rsid w:val="710F6109"/>
    <w:rsid w:val="73404F32"/>
    <w:rsid w:val="73F4184E"/>
    <w:rsid w:val="7404D494"/>
    <w:rsid w:val="74B01DCB"/>
    <w:rsid w:val="75BB74B9"/>
    <w:rsid w:val="75BB9D57"/>
    <w:rsid w:val="7671B17B"/>
    <w:rsid w:val="77399E7F"/>
    <w:rsid w:val="77C95FFB"/>
    <w:rsid w:val="7AAF18E5"/>
    <w:rsid w:val="7AEFBB36"/>
    <w:rsid w:val="7BD203D4"/>
    <w:rsid w:val="7C0321BA"/>
    <w:rsid w:val="7C81E9F8"/>
    <w:rsid w:val="7E194D48"/>
    <w:rsid w:val="7EA67D27"/>
    <w:rsid w:val="7F2EF1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128E573E-8532-4BEB-9F7A-33F0A081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val="uz-Cyrl-UZ"/>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val="uz-Cyrl-UZ"/>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 w:val="20"/>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customStyle="1" w:styleId="TextonotapieCar">
    <w:name w:val="Texto nota pie Car"/>
    <w:basedOn w:val="Fuentedeprrafopredeter"/>
    <w:link w:val="Textonotapie"/>
    <w:uiPriority w:val="99"/>
    <w:semiHidden/>
    <w:rsid w:val="00E156DB"/>
    <w:rPr>
      <w:sz w:val="20"/>
      <w:szCs w:val="20"/>
      <w:lang w:val="uz-Cyrl-UZ"/>
    </w:rPr>
  </w:style>
  <w:style w:type="character" w:styleId="Refdenotaalpie">
    <w:name w:val="footnote reference"/>
    <w:basedOn w:val="Fuentedeprrafopredeter"/>
    <w:uiPriority w:val="99"/>
    <w:semiHidden/>
    <w:unhideWhenUsed/>
    <w:rsid w:val="00E156DB"/>
    <w:rPr>
      <w:vertAlign w:val="superscript"/>
    </w:rPr>
  </w:style>
  <w:style w:type="table" w:customStyle="1" w:styleId="Cuadrculadetablaclara1">
    <w:name w:val="Cuadrícula de tabla clara1"/>
    <w:basedOn w:val="Tablanormal"/>
    <w:next w:val="Tablaconcuadrculaclara1"/>
    <w:uiPriority w:val="99"/>
    <w:rsid w:val="00F347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F347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CB6A7A"/>
    <w:rPr>
      <w:color w:val="2B579A"/>
      <w:shd w:val="clear" w:color="auto" w:fill="E1DFDD"/>
    </w:rPr>
  </w:style>
  <w:style w:type="character" w:styleId="Hipervnculovisitado">
    <w:name w:val="FollowedHyperlink"/>
    <w:basedOn w:val="Fuentedeprrafopredeter"/>
    <w:uiPriority w:val="99"/>
    <w:semiHidden/>
    <w:unhideWhenUsed/>
    <w:rsid w:val="0017176F"/>
    <w:rPr>
      <w:color w:val="652D89" w:themeColor="followedHyperlink"/>
      <w:u w:val="single"/>
    </w:rPr>
  </w:style>
  <w:style w:type="paragraph" w:styleId="Revisin">
    <w:name w:val="Revision"/>
    <w:hidden/>
    <w:uiPriority w:val="99"/>
    <w:semiHidden/>
    <w:rsid w:val="003F456B"/>
    <w:pPr>
      <w:spacing w:after="0" w:line="240" w:lineRule="auto"/>
    </w:pPr>
    <w:rPr>
      <w:sz w:val="24"/>
      <w:lang w:val="uz-Cyrl-UZ"/>
    </w:rPr>
  </w:style>
  <w:style w:type="character" w:customStyle="1" w:styleId="Mencinsinresolver1">
    <w:name w:val="Mención sin resolver1"/>
    <w:basedOn w:val="Fuentedeprrafopredeter"/>
    <w:uiPriority w:val="99"/>
    <w:unhideWhenUsed/>
    <w:rsid w:val="00E67D81"/>
    <w:rPr>
      <w:color w:val="605E5C"/>
      <w:shd w:val="clear" w:color="auto" w:fill="E1DFDD"/>
    </w:rPr>
  </w:style>
  <w:style w:type="character" w:customStyle="1" w:styleId="Mencionar1">
    <w:name w:val="Mencionar1"/>
    <w:basedOn w:val="Fuentedeprrafopredeter"/>
    <w:uiPriority w:val="99"/>
    <w:unhideWhenUsed/>
    <w:rsid w:val="00E67D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742217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28110808">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19324148">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EC659774-3E25-DF4E-9964-59B123E1C367}">
  <ds:schemaRefs>
    <ds:schemaRef ds:uri="http://schemas.openxmlformats.org/officeDocument/2006/bibliography"/>
  </ds:schemaRefs>
</ds:datastoreItem>
</file>

<file path=customXml/itemProps3.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4.xml><?xml version="1.0" encoding="utf-8"?>
<ds:datastoreItem xmlns:ds="http://schemas.openxmlformats.org/officeDocument/2006/customXml" ds:itemID="{D9D91A0E-1BF0-4783-979A-7EDAAE98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8702</Words>
  <Characters>47867</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Oscar David Fonseca Acero</cp:lastModifiedBy>
  <cp:revision>2</cp:revision>
  <cp:lastPrinted>2022-07-22T21:40:00Z</cp:lastPrinted>
  <dcterms:created xsi:type="dcterms:W3CDTF">2024-09-02T16:29:00Z</dcterms:created>
  <dcterms:modified xsi:type="dcterms:W3CDTF">2024-09-02T16:29:00Z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